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4D1" w:rsidRDefault="00E944D1"/>
    <w:p w:rsidR="006D1546" w:rsidRPr="00E944D1" w:rsidRDefault="00122E96" w:rsidP="00E944D1">
      <w:pPr>
        <w:jc w:val="center"/>
        <w:rPr>
          <w:rFonts w:ascii="Arial" w:hAnsi="Arial" w:cs="Arial"/>
          <w:sz w:val="28"/>
          <w:szCs w:val="28"/>
        </w:rPr>
      </w:pPr>
      <w:r w:rsidRPr="00E944D1">
        <w:rPr>
          <w:rFonts w:ascii="Arial" w:hAnsi="Arial" w:cs="Arial"/>
          <w:sz w:val="28"/>
          <w:szCs w:val="28"/>
        </w:rPr>
        <w:t>UNIVERSIDAD GUADALAJARA LAMAR</w:t>
      </w:r>
    </w:p>
    <w:p w:rsidR="00122E96" w:rsidRPr="00E944D1" w:rsidRDefault="00122E96" w:rsidP="00E944D1">
      <w:pPr>
        <w:jc w:val="center"/>
        <w:rPr>
          <w:rFonts w:ascii="Arial" w:hAnsi="Arial" w:cs="Arial"/>
          <w:sz w:val="28"/>
          <w:szCs w:val="28"/>
        </w:rPr>
      </w:pPr>
    </w:p>
    <w:p w:rsidR="00122E96" w:rsidRPr="00E944D1" w:rsidRDefault="00122E96" w:rsidP="00E944D1">
      <w:pPr>
        <w:jc w:val="center"/>
        <w:rPr>
          <w:rFonts w:ascii="Arial" w:hAnsi="Arial" w:cs="Arial"/>
          <w:sz w:val="28"/>
          <w:szCs w:val="28"/>
        </w:rPr>
      </w:pPr>
      <w:r w:rsidRPr="00E944D1">
        <w:rPr>
          <w:rFonts w:ascii="Arial" w:hAnsi="Arial" w:cs="Arial"/>
          <w:sz w:val="28"/>
          <w:szCs w:val="28"/>
        </w:rPr>
        <w:t>GRADO Y GRUPO</w:t>
      </w:r>
      <w:r w:rsidR="00E944D1" w:rsidRPr="00E944D1">
        <w:rPr>
          <w:rFonts w:ascii="Arial" w:hAnsi="Arial" w:cs="Arial"/>
          <w:sz w:val="28"/>
          <w:szCs w:val="28"/>
        </w:rPr>
        <w:t>: 5</w:t>
      </w:r>
      <w:r w:rsidRPr="00E944D1">
        <w:rPr>
          <w:rFonts w:ascii="Arial" w:hAnsi="Arial" w:cs="Arial"/>
          <w:sz w:val="28"/>
          <w:szCs w:val="28"/>
        </w:rPr>
        <w:t xml:space="preserve"> A</w:t>
      </w:r>
    </w:p>
    <w:p w:rsidR="00E944D1" w:rsidRPr="00E944D1" w:rsidRDefault="00E944D1" w:rsidP="00E944D1">
      <w:pPr>
        <w:jc w:val="center"/>
        <w:rPr>
          <w:rFonts w:ascii="Arial" w:hAnsi="Arial" w:cs="Arial"/>
          <w:sz w:val="28"/>
          <w:szCs w:val="28"/>
        </w:rPr>
      </w:pPr>
    </w:p>
    <w:p w:rsidR="00122E96" w:rsidRPr="00E944D1" w:rsidRDefault="00122E96" w:rsidP="00E944D1">
      <w:pPr>
        <w:jc w:val="center"/>
        <w:rPr>
          <w:rFonts w:ascii="Arial" w:hAnsi="Arial" w:cs="Arial"/>
          <w:sz w:val="28"/>
          <w:szCs w:val="28"/>
        </w:rPr>
      </w:pPr>
      <w:r w:rsidRPr="00E944D1">
        <w:rPr>
          <w:rFonts w:ascii="Arial" w:hAnsi="Arial" w:cs="Arial"/>
          <w:sz w:val="28"/>
          <w:szCs w:val="28"/>
        </w:rPr>
        <w:t>PSICOLOGIA</w:t>
      </w:r>
    </w:p>
    <w:p w:rsidR="00E944D1" w:rsidRPr="00E944D1" w:rsidRDefault="00E944D1" w:rsidP="00E944D1">
      <w:pPr>
        <w:jc w:val="center"/>
        <w:rPr>
          <w:rFonts w:ascii="Arial" w:hAnsi="Arial" w:cs="Arial"/>
          <w:sz w:val="28"/>
          <w:szCs w:val="28"/>
        </w:rPr>
      </w:pPr>
    </w:p>
    <w:p w:rsidR="00122E96" w:rsidRPr="00E944D1" w:rsidRDefault="00122E96" w:rsidP="00E944D1">
      <w:pPr>
        <w:jc w:val="center"/>
        <w:rPr>
          <w:rFonts w:ascii="Arial" w:hAnsi="Arial" w:cs="Arial"/>
          <w:sz w:val="28"/>
          <w:szCs w:val="28"/>
        </w:rPr>
      </w:pPr>
      <w:r w:rsidRPr="00E944D1">
        <w:rPr>
          <w:rFonts w:ascii="Arial" w:hAnsi="Arial" w:cs="Arial"/>
          <w:sz w:val="28"/>
          <w:szCs w:val="28"/>
        </w:rPr>
        <w:t>ALUMNA: MARIA ESTELA GARCIA CARMONA</w:t>
      </w:r>
    </w:p>
    <w:p w:rsidR="00E944D1" w:rsidRDefault="00CE2E91" w:rsidP="00E944D1">
      <w:pPr>
        <w:jc w:val="center"/>
        <w:rPr>
          <w:ins w:id="0" w:author="Ana Maritza Vega Jauregui" w:date="2011-10-24T20:22:00Z"/>
          <w:rFonts w:ascii="Arial" w:hAnsi="Arial" w:cs="Arial"/>
          <w:sz w:val="28"/>
          <w:szCs w:val="28"/>
        </w:rPr>
      </w:pPr>
      <w:ins w:id="1" w:author="Ana Maritza Vega Jauregui" w:date="2011-10-24T20:22:00Z">
        <w:r>
          <w:rPr>
            <w:rFonts w:ascii="Arial" w:hAnsi="Arial" w:cs="Arial"/>
            <w:sz w:val="28"/>
            <w:szCs w:val="28"/>
          </w:rPr>
          <w:t xml:space="preserve">Estela </w:t>
        </w:r>
      </w:ins>
    </w:p>
    <w:p w:rsidR="00CE2E91" w:rsidRPr="00E944D1" w:rsidRDefault="00CE2E91" w:rsidP="00E944D1">
      <w:pPr>
        <w:jc w:val="center"/>
        <w:rPr>
          <w:rFonts w:ascii="Arial" w:hAnsi="Arial" w:cs="Arial"/>
          <w:sz w:val="28"/>
          <w:szCs w:val="28"/>
        </w:rPr>
      </w:pPr>
      <w:ins w:id="2" w:author="Ana Maritza Vega Jauregui" w:date="2011-10-24T20:22:00Z">
        <w:r>
          <w:rPr>
            <w:rFonts w:ascii="Arial" w:hAnsi="Arial" w:cs="Arial"/>
            <w:sz w:val="28"/>
            <w:szCs w:val="28"/>
          </w:rPr>
          <w:t>Veo en tu trabajo algunos problemas de organizaci</w:t>
        </w:r>
      </w:ins>
      <w:ins w:id="3" w:author="Ana Maritza Vega Jauregui" w:date="2011-10-24T20:23:00Z">
        <w:r>
          <w:rPr>
            <w:rFonts w:ascii="Arial" w:hAnsi="Arial" w:cs="Arial"/>
            <w:sz w:val="28"/>
            <w:szCs w:val="28"/>
          </w:rPr>
          <w:t xml:space="preserve">ón en el </w:t>
        </w:r>
        <w:proofErr w:type="spellStart"/>
        <w:r>
          <w:rPr>
            <w:rFonts w:ascii="Arial" w:hAnsi="Arial" w:cs="Arial"/>
            <w:sz w:val="28"/>
            <w:szCs w:val="28"/>
          </w:rPr>
          <w:t>subtitulo</w:t>
        </w:r>
        <w:proofErr w:type="spellEnd"/>
        <w:r>
          <w:rPr>
            <w:rFonts w:ascii="Arial" w:hAnsi="Arial" w:cs="Arial"/>
            <w:sz w:val="28"/>
            <w:szCs w:val="28"/>
          </w:rPr>
          <w:t xml:space="preserve"> pones “</w:t>
        </w:r>
        <w:proofErr w:type="gramStart"/>
        <w:r>
          <w:rPr>
            <w:rFonts w:ascii="Arial" w:hAnsi="Arial" w:cs="Arial"/>
            <w:sz w:val="28"/>
            <w:szCs w:val="28"/>
          </w:rPr>
          <w:t>..</w:t>
        </w:r>
        <w:proofErr w:type="gramEnd"/>
        <w:r>
          <w:rPr>
            <w:rFonts w:ascii="Arial" w:hAnsi="Arial" w:cs="Arial"/>
            <w:sz w:val="28"/>
            <w:szCs w:val="28"/>
          </w:rPr>
          <w:t xml:space="preserve"> PARA NIÑOS… y en el texto desarrollas </w:t>
        </w:r>
      </w:ins>
      <w:ins w:id="4" w:author="Ana Maritza Vega Jauregui" w:date="2011-10-24T20:24:00Z">
        <w:r>
          <w:rPr>
            <w:rFonts w:ascii="Arial" w:hAnsi="Arial" w:cs="Arial"/>
            <w:sz w:val="28"/>
            <w:szCs w:val="28"/>
          </w:rPr>
          <w:t>también</w:t>
        </w:r>
      </w:ins>
      <w:ins w:id="5" w:author="Ana Maritza Vega Jauregui" w:date="2011-10-24T20:23:00Z">
        <w:r>
          <w:rPr>
            <w:rFonts w:ascii="Arial" w:hAnsi="Arial" w:cs="Arial"/>
            <w:sz w:val="28"/>
            <w:szCs w:val="28"/>
          </w:rPr>
          <w:t xml:space="preserve"> </w:t>
        </w:r>
      </w:ins>
      <w:ins w:id="6" w:author="Ana Maritza Vega Jauregui" w:date="2011-10-24T20:24:00Z">
        <w:r>
          <w:rPr>
            <w:rFonts w:ascii="Arial" w:hAnsi="Arial" w:cs="Arial"/>
            <w:sz w:val="28"/>
            <w:szCs w:val="28"/>
          </w:rPr>
          <w:t xml:space="preserve">la </w:t>
        </w:r>
        <w:proofErr w:type="spellStart"/>
        <w:r>
          <w:rPr>
            <w:rFonts w:ascii="Arial" w:hAnsi="Arial" w:cs="Arial"/>
            <w:sz w:val="28"/>
            <w:szCs w:val="28"/>
          </w:rPr>
          <w:t>eduación</w:t>
        </w:r>
        <w:proofErr w:type="spellEnd"/>
        <w:r>
          <w:rPr>
            <w:rFonts w:ascii="Arial" w:hAnsi="Arial" w:cs="Arial"/>
            <w:sz w:val="28"/>
            <w:szCs w:val="28"/>
          </w:rPr>
          <w:t xml:space="preserve"> para adultos, es importante centrarte sol en uno.</w:t>
        </w:r>
      </w:ins>
      <w:ins w:id="7" w:author="Ana Maritza Vega Jauregui" w:date="2011-10-24T20:26:00Z">
        <w:r>
          <w:rPr>
            <w:rFonts w:ascii="Arial" w:hAnsi="Arial" w:cs="Arial"/>
            <w:sz w:val="28"/>
            <w:szCs w:val="28"/>
          </w:rPr>
          <w:t xml:space="preserve"> Veo que inicias definiendo los temas que te </w:t>
        </w:r>
      </w:ins>
      <w:ins w:id="8" w:author="Ana Maritza Vega Jauregui" w:date="2011-10-24T20:27:00Z">
        <w:r>
          <w:rPr>
            <w:rFonts w:ascii="Arial" w:hAnsi="Arial" w:cs="Arial"/>
            <w:sz w:val="28"/>
            <w:szCs w:val="28"/>
          </w:rPr>
          <w:t>correspondían</w:t>
        </w:r>
      </w:ins>
      <w:ins w:id="9" w:author="Ana Maritza Vega Jauregui" w:date="2011-10-24T20:26:00Z">
        <w:r>
          <w:rPr>
            <w:rFonts w:ascii="Arial" w:hAnsi="Arial" w:cs="Arial"/>
            <w:sz w:val="28"/>
            <w:szCs w:val="28"/>
          </w:rPr>
          <w:t xml:space="preserve"> </w:t>
        </w:r>
      </w:ins>
      <w:ins w:id="10" w:author="Ana Maritza Vega Jauregui" w:date="2011-10-24T20:27:00Z">
        <w:r>
          <w:rPr>
            <w:rFonts w:ascii="Arial" w:hAnsi="Arial" w:cs="Arial"/>
            <w:sz w:val="28"/>
            <w:szCs w:val="28"/>
          </w:rPr>
          <w:t xml:space="preserve">eso </w:t>
        </w:r>
        <w:proofErr w:type="spellStart"/>
        <w:r>
          <w:rPr>
            <w:rFonts w:ascii="Arial" w:hAnsi="Arial" w:cs="Arial"/>
            <w:sz w:val="28"/>
            <w:szCs w:val="28"/>
          </w:rPr>
          <w:t>esta</w:t>
        </w:r>
        <w:proofErr w:type="spellEnd"/>
        <w:r>
          <w:rPr>
            <w:rFonts w:ascii="Arial" w:hAnsi="Arial" w:cs="Arial"/>
            <w:sz w:val="28"/>
            <w:szCs w:val="28"/>
          </w:rPr>
          <w:t xml:space="preserve"> bien, solo observa los comentarios que te hice. Y </w:t>
        </w:r>
      </w:ins>
      <w:ins w:id="11" w:author="Ana Maritza Vega Jauregui" w:date="2011-10-24T20:24:00Z">
        <w:r>
          <w:rPr>
            <w:rFonts w:ascii="Arial" w:hAnsi="Arial" w:cs="Arial"/>
            <w:sz w:val="28"/>
            <w:szCs w:val="28"/>
          </w:rPr>
          <w:t>debes inte</w:t>
        </w:r>
      </w:ins>
      <w:ins w:id="12" w:author="Ana Maritza Vega Jauregui" w:date="2011-10-24T20:26:00Z">
        <w:r>
          <w:rPr>
            <w:rFonts w:ascii="Arial" w:hAnsi="Arial" w:cs="Arial"/>
            <w:sz w:val="28"/>
            <w:szCs w:val="28"/>
          </w:rPr>
          <w:t>g</w:t>
        </w:r>
      </w:ins>
      <w:ins w:id="13" w:author="Ana Maritza Vega Jauregui" w:date="2011-10-24T20:24:00Z">
        <w:r>
          <w:rPr>
            <w:rFonts w:ascii="Arial" w:hAnsi="Arial" w:cs="Arial"/>
            <w:sz w:val="28"/>
            <w:szCs w:val="28"/>
          </w:rPr>
          <w:t xml:space="preserve">rar </w:t>
        </w:r>
      </w:ins>
      <w:ins w:id="14" w:author="Ana Maritza Vega Jauregui" w:date="2011-10-24T20:27:00Z">
        <w:r>
          <w:rPr>
            <w:rFonts w:ascii="Arial" w:hAnsi="Arial" w:cs="Arial"/>
            <w:sz w:val="28"/>
            <w:szCs w:val="28"/>
          </w:rPr>
          <w:t>los contenidos generales de la materia, esto es los modelos, recuerda que la educaci</w:t>
        </w:r>
      </w:ins>
      <w:ins w:id="15" w:author="Ana Maritza Vega Jauregui" w:date="2011-10-24T20:28:00Z">
        <w:r>
          <w:rPr>
            <w:rFonts w:ascii="Arial" w:hAnsi="Arial" w:cs="Arial"/>
            <w:sz w:val="28"/>
            <w:szCs w:val="28"/>
          </w:rPr>
          <w:t xml:space="preserve">ón no formal no se escapa de los modelos. </w:t>
        </w:r>
      </w:ins>
      <w:bookmarkStart w:id="16" w:name="_GoBack"/>
      <w:bookmarkEnd w:id="16"/>
    </w:p>
    <w:p w:rsidR="00122E96" w:rsidRPr="00E944D1" w:rsidRDefault="00122E96" w:rsidP="00E944D1">
      <w:pPr>
        <w:jc w:val="center"/>
        <w:rPr>
          <w:rFonts w:ascii="Arial" w:hAnsi="Arial" w:cs="Arial"/>
          <w:sz w:val="28"/>
          <w:szCs w:val="28"/>
        </w:rPr>
      </w:pPr>
      <w:r w:rsidRPr="00E944D1">
        <w:rPr>
          <w:rFonts w:ascii="Arial" w:hAnsi="Arial" w:cs="Arial"/>
          <w:sz w:val="28"/>
          <w:szCs w:val="28"/>
        </w:rPr>
        <w:t xml:space="preserve">TEMA: EDUCACION NO FORMAL </w:t>
      </w:r>
      <w:r w:rsidR="00E944D1" w:rsidRPr="00E944D1">
        <w:rPr>
          <w:rFonts w:ascii="Arial" w:hAnsi="Arial" w:cs="Arial"/>
          <w:sz w:val="28"/>
          <w:szCs w:val="28"/>
        </w:rPr>
        <w:t>(PROGRAMAS</w:t>
      </w:r>
      <w:r w:rsidRPr="00E944D1">
        <w:rPr>
          <w:rFonts w:ascii="Arial" w:hAnsi="Arial" w:cs="Arial"/>
          <w:sz w:val="28"/>
          <w:szCs w:val="28"/>
        </w:rPr>
        <w:t xml:space="preserve"> PARA</w:t>
      </w:r>
      <w:ins w:id="17" w:author="Ana Maritza Vega Jauregui" w:date="2011-10-24T20:07:00Z">
        <w:r w:rsidR="009D0190">
          <w:rPr>
            <w:rFonts w:ascii="Arial" w:hAnsi="Arial" w:cs="Arial"/>
            <w:sz w:val="28"/>
            <w:szCs w:val="28"/>
          </w:rPr>
          <w:t xml:space="preserve"> </w:t>
        </w:r>
      </w:ins>
      <w:r w:rsidRPr="00E944D1">
        <w:rPr>
          <w:rFonts w:ascii="Arial" w:hAnsi="Arial" w:cs="Arial"/>
          <w:sz w:val="28"/>
          <w:szCs w:val="28"/>
        </w:rPr>
        <w:t>NIÑOS DENTRO DE LA EDUCACION NO FORMAL)</w:t>
      </w:r>
    </w:p>
    <w:p w:rsidR="00E944D1" w:rsidRDefault="00E944D1"/>
    <w:p w:rsidR="00E944D1" w:rsidRDefault="00E944D1" w:rsidP="00E944D1">
      <w:pPr>
        <w:jc w:val="center"/>
      </w:pPr>
      <w:r>
        <w:rPr>
          <w:rFonts w:ascii="Arial" w:hAnsi="Arial" w:cs="Arial"/>
          <w:noProof/>
          <w:sz w:val="20"/>
          <w:szCs w:val="20"/>
          <w:lang w:eastAsia="es-MX"/>
        </w:rPr>
        <w:lastRenderedPageBreak/>
        <w:drawing>
          <wp:inline distT="0" distB="0" distL="0" distR="0" wp14:anchorId="04228E02" wp14:editId="7D75FB8E">
            <wp:extent cx="4591050" cy="2857500"/>
            <wp:effectExtent l="0" t="0" r="0" b="0"/>
            <wp:docPr id="1" name="il_fi" descr="http://www.jmarcano.com/educa/curso/central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jmarcano.com/educa/curso/central1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91050" cy="2857500"/>
                    </a:xfrm>
                    <a:prstGeom prst="rect">
                      <a:avLst/>
                    </a:prstGeom>
                    <a:noFill/>
                    <a:ln>
                      <a:noFill/>
                    </a:ln>
                  </pic:spPr>
                </pic:pic>
              </a:graphicData>
            </a:graphic>
          </wp:inline>
        </w:drawing>
      </w:r>
    </w:p>
    <w:p w:rsidR="00E944D1" w:rsidRDefault="00E944D1" w:rsidP="00E944D1">
      <w:pPr>
        <w:jc w:val="center"/>
      </w:pPr>
    </w:p>
    <w:p w:rsidR="00E944D1" w:rsidRDefault="00E944D1" w:rsidP="00E944D1">
      <w:pPr>
        <w:jc w:val="center"/>
      </w:pPr>
    </w:p>
    <w:p w:rsidR="00E944D1" w:rsidRDefault="00E944D1" w:rsidP="00E944D1">
      <w:pPr>
        <w:jc w:val="center"/>
      </w:pPr>
    </w:p>
    <w:p w:rsidR="00E944D1" w:rsidRPr="00855349" w:rsidRDefault="00E944D1" w:rsidP="00E944D1">
      <w:pPr>
        <w:jc w:val="center"/>
        <w:rPr>
          <w:rFonts w:ascii="Arial" w:hAnsi="Arial" w:cs="Arial"/>
          <w:sz w:val="24"/>
          <w:szCs w:val="24"/>
        </w:rPr>
      </w:pPr>
      <w:r w:rsidRPr="00855349">
        <w:rPr>
          <w:rFonts w:ascii="Arial" w:hAnsi="Arial" w:cs="Arial"/>
          <w:sz w:val="24"/>
          <w:szCs w:val="24"/>
        </w:rPr>
        <w:t>PROGRMAS DE EDUCACION NO FORMAL:</w:t>
      </w:r>
    </w:p>
    <w:p w:rsidR="00E944D1" w:rsidRPr="00E30A89" w:rsidRDefault="00E944D1" w:rsidP="00E30A89">
      <w:pPr>
        <w:rPr>
          <w:rFonts w:ascii="Arial" w:hAnsi="Arial" w:cs="Arial"/>
          <w:sz w:val="24"/>
          <w:szCs w:val="24"/>
        </w:rPr>
      </w:pPr>
      <w:r w:rsidRPr="00855349">
        <w:rPr>
          <w:rFonts w:ascii="Arial" w:hAnsi="Arial" w:cs="Arial"/>
          <w:sz w:val="24"/>
          <w:szCs w:val="24"/>
        </w:rPr>
        <w:t>INTRODUCCION:</w:t>
      </w:r>
    </w:p>
    <w:p w:rsidR="00855349" w:rsidRPr="00E30A89" w:rsidRDefault="00855349" w:rsidP="00E30A89">
      <w:pPr>
        <w:autoSpaceDE w:val="0"/>
        <w:autoSpaceDN w:val="0"/>
        <w:adjustRightInd w:val="0"/>
        <w:spacing w:after="0" w:line="240" w:lineRule="auto"/>
        <w:jc w:val="both"/>
        <w:rPr>
          <w:rFonts w:ascii="Arial" w:hAnsi="Arial" w:cs="Arial"/>
          <w:sz w:val="24"/>
          <w:szCs w:val="24"/>
        </w:rPr>
      </w:pPr>
      <w:r w:rsidRPr="00E30A89">
        <w:rPr>
          <w:rFonts w:ascii="Arial" w:hAnsi="Arial" w:cs="Arial"/>
          <w:sz w:val="24"/>
          <w:szCs w:val="24"/>
        </w:rPr>
        <w:t>Históricamente, el concepto de educación no formal, cuyo uso se difunde entre fines de la década de 1960 y principios de 1970, tuvo su relevancia al permitir nominar una</w:t>
      </w:r>
      <w:r w:rsidR="00E30A89">
        <w:rPr>
          <w:rFonts w:ascii="Arial" w:hAnsi="Arial" w:cs="Arial"/>
          <w:sz w:val="24"/>
          <w:szCs w:val="24"/>
        </w:rPr>
        <w:t xml:space="preserve"> a</w:t>
      </w:r>
      <w:r w:rsidRPr="00E30A89">
        <w:rPr>
          <w:rFonts w:ascii="Arial" w:hAnsi="Arial" w:cs="Arial"/>
          <w:sz w:val="24"/>
          <w:szCs w:val="24"/>
        </w:rPr>
        <w:t>mplia y creciente área de experiencias y prácticas educativas “más allá de escuela”, frente a la identificación de la crisis de la escuela</w:t>
      </w:r>
    </w:p>
    <w:p w:rsidR="00E944D1" w:rsidRPr="00E30A89" w:rsidRDefault="00E944D1" w:rsidP="00E30A89">
      <w:pPr>
        <w:jc w:val="both"/>
        <w:rPr>
          <w:rFonts w:ascii="Arial" w:hAnsi="Arial" w:cs="Arial"/>
          <w:sz w:val="24"/>
          <w:szCs w:val="24"/>
        </w:rPr>
      </w:pPr>
    </w:p>
    <w:p w:rsidR="00E944D1" w:rsidRPr="00E30A89" w:rsidRDefault="00855349" w:rsidP="00E30A89">
      <w:pPr>
        <w:jc w:val="both"/>
        <w:rPr>
          <w:rFonts w:ascii="Arial" w:hAnsi="Arial" w:cs="Arial"/>
          <w:sz w:val="24"/>
          <w:szCs w:val="24"/>
        </w:rPr>
      </w:pPr>
      <w:del w:id="18" w:author="Ana Maritza Vega Jauregui" w:date="2011-10-24T20:07:00Z">
        <w:r w:rsidRPr="00E30A89" w:rsidDel="009D0190">
          <w:rPr>
            <w:rFonts w:ascii="Arial" w:hAnsi="Arial" w:cs="Arial"/>
            <w:sz w:val="24"/>
            <w:szCs w:val="24"/>
          </w:rPr>
          <w:delText>En</w:delText>
        </w:r>
      </w:del>
      <w:r w:rsidRPr="00E30A89">
        <w:rPr>
          <w:rFonts w:ascii="Arial" w:hAnsi="Arial" w:cs="Arial"/>
          <w:sz w:val="24"/>
          <w:szCs w:val="24"/>
        </w:rPr>
        <w:t xml:space="preserve"> la educación se divide en áreas</w:t>
      </w:r>
      <w:ins w:id="19" w:author="Ana Maritza Vega Jauregui" w:date="2011-10-24T20:07:00Z">
        <w:r w:rsidR="009D0190">
          <w:rPr>
            <w:rFonts w:ascii="Arial" w:hAnsi="Arial" w:cs="Arial"/>
            <w:sz w:val="24"/>
            <w:szCs w:val="24"/>
          </w:rPr>
          <w:t>,</w:t>
        </w:r>
      </w:ins>
      <w:r w:rsidRPr="00E30A89">
        <w:rPr>
          <w:rFonts w:ascii="Arial" w:hAnsi="Arial" w:cs="Arial"/>
          <w:sz w:val="24"/>
          <w:szCs w:val="24"/>
        </w:rPr>
        <w:t xml:space="preserve"> entre ellas LA EDUCACION NO FORMAL  es aquella </w:t>
      </w:r>
      <w:ins w:id="20" w:author="Ana Maritza Vega Jauregui" w:date="2011-10-24T20:08:00Z">
        <w:r w:rsidR="009D0190">
          <w:rPr>
            <w:rFonts w:ascii="Arial" w:hAnsi="Arial" w:cs="Arial"/>
            <w:sz w:val="24"/>
            <w:szCs w:val="24"/>
          </w:rPr>
          <w:t>que</w:t>
        </w:r>
      </w:ins>
      <w:r w:rsidRPr="00E30A89">
        <w:rPr>
          <w:rFonts w:ascii="Arial" w:hAnsi="Arial" w:cs="Arial"/>
          <w:sz w:val="24"/>
          <w:szCs w:val="24"/>
        </w:rPr>
        <w:t xml:space="preserve"> tiene como objetivo captar, describir e interpretar el  espacio de experiencias educativas que se dan a lo largo de la vida de los individuos desde que nacen hasta que mueren y que trasciende el espacio de la escuela en sus tres “niveles educativos”</w:t>
      </w:r>
      <w:ins w:id="21" w:author="Ana Maritza Vega Jauregui" w:date="2011-10-24T20:09:00Z">
        <w:r w:rsidR="009D0190">
          <w:rPr>
            <w:rFonts w:ascii="Arial" w:hAnsi="Arial" w:cs="Arial"/>
            <w:sz w:val="24"/>
            <w:szCs w:val="24"/>
          </w:rPr>
          <w:t>.</w:t>
        </w:r>
      </w:ins>
      <w:r w:rsidRPr="00E30A89">
        <w:rPr>
          <w:rFonts w:ascii="Arial" w:hAnsi="Arial" w:cs="Arial"/>
          <w:sz w:val="24"/>
          <w:szCs w:val="24"/>
        </w:rPr>
        <w:t xml:space="preserve"> </w:t>
      </w:r>
      <w:commentRangeStart w:id="22"/>
      <w:r w:rsidRPr="00E30A89">
        <w:rPr>
          <w:rFonts w:ascii="Arial" w:hAnsi="Arial" w:cs="Arial"/>
          <w:sz w:val="24"/>
          <w:szCs w:val="24"/>
        </w:rPr>
        <w:t>no implica la negación de la existencia de un espacio "más allá de la escuela", con su especificidad, significado y valor para la educación ciudadana, ni la necesidad de su análisis, tanto para la investigación como para la formación del graduado en Ciencias de la Educación</w:t>
      </w:r>
      <w:r w:rsidR="00E30A89" w:rsidRPr="00E30A89">
        <w:rPr>
          <w:rFonts w:ascii="Arial" w:hAnsi="Arial" w:cs="Arial"/>
          <w:sz w:val="24"/>
          <w:szCs w:val="24"/>
        </w:rPr>
        <w:t>.</w:t>
      </w:r>
      <w:r w:rsidRPr="00E30A89">
        <w:rPr>
          <w:rFonts w:ascii="Arial" w:hAnsi="Arial" w:cs="Arial"/>
          <w:sz w:val="24"/>
          <w:szCs w:val="24"/>
        </w:rPr>
        <w:t xml:space="preserve"> </w:t>
      </w:r>
      <w:commentRangeEnd w:id="22"/>
      <w:r w:rsidR="009D0190">
        <w:rPr>
          <w:rStyle w:val="Refdecomentario"/>
        </w:rPr>
        <w:commentReference w:id="22"/>
      </w:r>
    </w:p>
    <w:p w:rsidR="00855349" w:rsidRPr="00E30A89" w:rsidRDefault="00855349" w:rsidP="00E30A89">
      <w:pPr>
        <w:autoSpaceDE w:val="0"/>
        <w:autoSpaceDN w:val="0"/>
        <w:adjustRightInd w:val="0"/>
        <w:spacing w:after="0" w:line="240" w:lineRule="auto"/>
        <w:jc w:val="both"/>
        <w:rPr>
          <w:rFonts w:ascii="Arial" w:hAnsi="Arial" w:cs="Arial"/>
          <w:sz w:val="24"/>
          <w:szCs w:val="24"/>
        </w:rPr>
      </w:pPr>
      <w:r w:rsidRPr="00E30A89">
        <w:rPr>
          <w:rFonts w:ascii="Arial" w:hAnsi="Arial" w:cs="Arial"/>
          <w:sz w:val="24"/>
          <w:szCs w:val="24"/>
        </w:rPr>
        <w:t>La educación no formal incluía “</w:t>
      </w:r>
      <w:commentRangeStart w:id="23"/>
      <w:r w:rsidRPr="00E30A89">
        <w:rPr>
          <w:rFonts w:ascii="Arial" w:hAnsi="Arial" w:cs="Arial"/>
          <w:sz w:val="24"/>
          <w:szCs w:val="24"/>
        </w:rPr>
        <w:t>toda actividad edu</w:t>
      </w:r>
      <w:r w:rsidR="008B26E0" w:rsidRPr="00E30A89">
        <w:rPr>
          <w:rFonts w:ascii="Arial" w:hAnsi="Arial" w:cs="Arial"/>
          <w:sz w:val="24"/>
          <w:szCs w:val="24"/>
        </w:rPr>
        <w:t xml:space="preserve">cativa organizada, sistemática, </w:t>
      </w:r>
      <w:r w:rsidRPr="00E30A89">
        <w:rPr>
          <w:rFonts w:ascii="Arial" w:hAnsi="Arial" w:cs="Arial"/>
          <w:sz w:val="24"/>
          <w:szCs w:val="24"/>
        </w:rPr>
        <w:t>realizada fuera del marco del sistema oficial, para f</w:t>
      </w:r>
      <w:r w:rsidR="008B26E0" w:rsidRPr="00E30A89">
        <w:rPr>
          <w:rFonts w:ascii="Arial" w:hAnsi="Arial" w:cs="Arial"/>
          <w:sz w:val="24"/>
          <w:szCs w:val="24"/>
        </w:rPr>
        <w:t>acilitar determinadas clases de aprendizaje a subgrupos particulares de la población, tanto adulto como niño</w:t>
      </w:r>
      <w:r w:rsidRPr="00E30A89">
        <w:rPr>
          <w:rFonts w:ascii="Arial" w:hAnsi="Arial" w:cs="Arial"/>
          <w:sz w:val="24"/>
          <w:szCs w:val="24"/>
        </w:rPr>
        <w:t>”.</w:t>
      </w:r>
      <w:commentRangeEnd w:id="23"/>
      <w:r w:rsidR="009D0190">
        <w:rPr>
          <w:rStyle w:val="Refdecomentario"/>
        </w:rPr>
        <w:commentReference w:id="23"/>
      </w:r>
    </w:p>
    <w:p w:rsidR="00855349" w:rsidRDefault="00855349" w:rsidP="00E30A89">
      <w:pPr>
        <w:autoSpaceDE w:val="0"/>
        <w:autoSpaceDN w:val="0"/>
        <w:adjustRightInd w:val="0"/>
        <w:spacing w:after="0" w:line="240" w:lineRule="auto"/>
        <w:jc w:val="both"/>
        <w:rPr>
          <w:ins w:id="24" w:author="Ana Maritza Vega Jauregui" w:date="2011-10-24T20:10:00Z"/>
          <w:rFonts w:ascii="Arial" w:hAnsi="Arial" w:cs="Arial"/>
          <w:sz w:val="24"/>
          <w:szCs w:val="24"/>
        </w:rPr>
      </w:pPr>
      <w:r w:rsidRPr="00E30A89">
        <w:rPr>
          <w:rFonts w:ascii="Arial" w:hAnsi="Arial" w:cs="Arial"/>
          <w:sz w:val="24"/>
          <w:szCs w:val="24"/>
        </w:rPr>
        <w:lastRenderedPageBreak/>
        <w:t>Finalmente, la educación informal fue definida como un pro</w:t>
      </w:r>
      <w:r w:rsidR="008B26E0" w:rsidRPr="00E30A89">
        <w:rPr>
          <w:rFonts w:ascii="Arial" w:hAnsi="Arial" w:cs="Arial"/>
          <w:sz w:val="24"/>
          <w:szCs w:val="24"/>
        </w:rPr>
        <w:t xml:space="preserve">ceso que dura toda la vida y en </w:t>
      </w:r>
      <w:r w:rsidRPr="00E30A89">
        <w:rPr>
          <w:rFonts w:ascii="Arial" w:hAnsi="Arial" w:cs="Arial"/>
          <w:sz w:val="24"/>
          <w:szCs w:val="24"/>
        </w:rPr>
        <w:t>el que las personas adquieren y acumulan conocimientos, ha</w:t>
      </w:r>
      <w:r w:rsidR="008B26E0" w:rsidRPr="00E30A89">
        <w:rPr>
          <w:rFonts w:ascii="Arial" w:hAnsi="Arial" w:cs="Arial"/>
          <w:sz w:val="24"/>
          <w:szCs w:val="24"/>
        </w:rPr>
        <w:t xml:space="preserve">bilidades, actitudes y modos de </w:t>
      </w:r>
      <w:r w:rsidRPr="00E30A89">
        <w:rPr>
          <w:rFonts w:ascii="Arial" w:hAnsi="Arial" w:cs="Arial"/>
          <w:sz w:val="24"/>
          <w:szCs w:val="24"/>
        </w:rPr>
        <w:t>discernimiento mediante las experienci</w:t>
      </w:r>
      <w:r w:rsidR="008B26E0" w:rsidRPr="00E30A89">
        <w:rPr>
          <w:rFonts w:ascii="Arial" w:hAnsi="Arial" w:cs="Arial"/>
          <w:sz w:val="24"/>
          <w:szCs w:val="24"/>
        </w:rPr>
        <w:t xml:space="preserve">as diarias y su relación con el </w:t>
      </w:r>
      <w:r w:rsidRPr="00E30A89">
        <w:rPr>
          <w:rFonts w:ascii="Arial" w:hAnsi="Arial" w:cs="Arial"/>
          <w:sz w:val="24"/>
          <w:szCs w:val="24"/>
        </w:rPr>
        <w:t>medio ambiente</w:t>
      </w:r>
      <w:r w:rsidR="00E30A89" w:rsidRPr="00E30A89">
        <w:rPr>
          <w:rFonts w:ascii="Arial" w:hAnsi="Arial" w:cs="Arial"/>
          <w:sz w:val="24"/>
          <w:szCs w:val="24"/>
        </w:rPr>
        <w:t>.</w:t>
      </w:r>
    </w:p>
    <w:p w:rsidR="009D0190" w:rsidRPr="00E30A89" w:rsidRDefault="009D0190" w:rsidP="00E30A89">
      <w:pPr>
        <w:autoSpaceDE w:val="0"/>
        <w:autoSpaceDN w:val="0"/>
        <w:adjustRightInd w:val="0"/>
        <w:spacing w:after="0" w:line="240" w:lineRule="auto"/>
        <w:jc w:val="both"/>
        <w:rPr>
          <w:rFonts w:ascii="Arial" w:hAnsi="Arial" w:cs="Arial"/>
          <w:sz w:val="24"/>
          <w:szCs w:val="24"/>
        </w:rPr>
      </w:pPr>
      <w:ins w:id="25" w:author="Ana Maritza Vega Jauregui" w:date="2011-10-24T20:10:00Z">
        <w:r>
          <w:rPr>
            <w:rFonts w:ascii="Arial" w:hAnsi="Arial" w:cs="Arial"/>
            <w:sz w:val="24"/>
            <w:szCs w:val="24"/>
          </w:rPr>
          <w:t xml:space="preserve">Hace falta que me digas porque es importante este tema del que haces </w:t>
        </w:r>
        <w:proofErr w:type="spellStart"/>
        <w:r>
          <w:rPr>
            <w:rFonts w:ascii="Arial" w:hAnsi="Arial" w:cs="Arial"/>
            <w:sz w:val="24"/>
            <w:szCs w:val="24"/>
          </w:rPr>
          <w:t>tu</w:t>
        </w:r>
        <w:proofErr w:type="spellEnd"/>
        <w:r>
          <w:rPr>
            <w:rFonts w:ascii="Arial" w:hAnsi="Arial" w:cs="Arial"/>
            <w:sz w:val="24"/>
            <w:szCs w:val="24"/>
          </w:rPr>
          <w:t xml:space="preserve"> ensayo y c</w:t>
        </w:r>
      </w:ins>
      <w:ins w:id="26" w:author="Ana Maritza Vega Jauregui" w:date="2011-10-24T20:11:00Z">
        <w:r>
          <w:rPr>
            <w:rFonts w:ascii="Arial" w:hAnsi="Arial" w:cs="Arial"/>
            <w:sz w:val="24"/>
            <w:szCs w:val="24"/>
          </w:rPr>
          <w:t>ómo lo organizaste.</w:t>
        </w:r>
      </w:ins>
    </w:p>
    <w:p w:rsidR="00122E96" w:rsidRDefault="008B26E0">
      <w:r>
        <w:t xml:space="preserve"> </w:t>
      </w:r>
    </w:p>
    <w:p w:rsidR="00882B61" w:rsidRPr="00882B61" w:rsidRDefault="00882B61" w:rsidP="00882B61">
      <w:pPr>
        <w:spacing w:after="0" w:line="240" w:lineRule="auto"/>
        <w:jc w:val="both"/>
        <w:rPr>
          <w:rFonts w:ascii="Arial" w:eastAsia="Times New Roman" w:hAnsi="Arial" w:cs="Arial"/>
          <w:b/>
          <w:sz w:val="24"/>
          <w:szCs w:val="24"/>
          <w:lang w:val="es-ES" w:eastAsia="es-MX"/>
        </w:rPr>
      </w:pPr>
      <w:r w:rsidRPr="00882B61">
        <w:rPr>
          <w:rFonts w:ascii="Arial" w:eastAsia="Times New Roman" w:hAnsi="Arial" w:cs="Arial"/>
          <w:b/>
          <w:sz w:val="24"/>
          <w:szCs w:val="24"/>
          <w:lang w:val="es-ES" w:eastAsia="es-MX"/>
        </w:rPr>
        <w:t>CARACTERISTICAS DE LA EDUCACION NO FORMAL</w:t>
      </w:r>
    </w:p>
    <w:p w:rsidR="00882B61" w:rsidRPr="00882B61" w:rsidRDefault="00882B61" w:rsidP="00882B61">
      <w:pPr>
        <w:spacing w:after="0" w:line="240" w:lineRule="auto"/>
        <w:jc w:val="both"/>
        <w:rPr>
          <w:rFonts w:ascii="Arial" w:eastAsia="Times New Roman" w:hAnsi="Arial" w:cs="Arial"/>
          <w:color w:val="000080"/>
          <w:sz w:val="24"/>
          <w:szCs w:val="24"/>
          <w:lang w:eastAsia="es-MX"/>
        </w:rPr>
      </w:pPr>
    </w:p>
    <w:p w:rsidR="00882B61" w:rsidRPr="00882B61" w:rsidRDefault="00882B61" w:rsidP="00882B61">
      <w:pPr>
        <w:spacing w:after="0" w:line="240" w:lineRule="auto"/>
        <w:jc w:val="both"/>
        <w:rPr>
          <w:rFonts w:ascii="Arial" w:eastAsia="Times New Roman" w:hAnsi="Arial" w:cs="Arial"/>
          <w:color w:val="000080"/>
          <w:sz w:val="24"/>
          <w:szCs w:val="24"/>
          <w:lang w:eastAsia="es-MX"/>
        </w:rPr>
      </w:pPr>
    </w:p>
    <w:p w:rsidR="00882B61" w:rsidRPr="00882B61" w:rsidRDefault="00882B61" w:rsidP="00882B61">
      <w:pPr>
        <w:spacing w:after="0" w:line="240" w:lineRule="auto"/>
        <w:jc w:val="both"/>
        <w:rPr>
          <w:rFonts w:ascii="Arial" w:eastAsia="Times New Roman" w:hAnsi="Arial" w:cs="Arial"/>
          <w:sz w:val="24"/>
          <w:szCs w:val="24"/>
          <w:lang w:eastAsia="es-MX"/>
        </w:rPr>
      </w:pPr>
      <w:r w:rsidRPr="00882B61">
        <w:rPr>
          <w:rFonts w:ascii="Arial" w:eastAsia="Times New Roman" w:hAnsi="Arial" w:cs="Arial"/>
          <w:sz w:val="24"/>
          <w:szCs w:val="24"/>
          <w:lang w:eastAsia="es-MX"/>
        </w:rPr>
        <w:t xml:space="preserve">Tiene lugar </w:t>
      </w:r>
      <w:del w:id="27" w:author="Ana Maritza Vega Jauregui" w:date="2011-10-24T20:11:00Z">
        <w:r w:rsidRPr="00882B61" w:rsidDel="009D0190">
          <w:rPr>
            <w:rFonts w:ascii="Arial" w:eastAsia="Times New Roman" w:hAnsi="Arial" w:cs="Arial"/>
            <w:sz w:val="24"/>
            <w:szCs w:val="24"/>
            <w:lang w:eastAsia="es-MX"/>
          </w:rPr>
          <w:delText>en</w:delText>
        </w:r>
      </w:del>
      <w:r w:rsidRPr="00882B61">
        <w:rPr>
          <w:rFonts w:ascii="Arial" w:eastAsia="Times New Roman" w:hAnsi="Arial" w:cs="Arial"/>
          <w:sz w:val="24"/>
          <w:szCs w:val="24"/>
          <w:lang w:eastAsia="es-MX"/>
        </w:rPr>
        <w:t xml:space="preserve"> a través de las actividades cotidianas de los grupos de ayuda mutua, agencias para los servicios humanos y sociales, grupos religiosos, medios de comunicación, clubes, etc... La educación no formal es complementaria a la educación formal. </w:t>
      </w:r>
    </w:p>
    <w:p w:rsidR="00882B61" w:rsidRPr="00882B61" w:rsidRDefault="00882B61" w:rsidP="00882B61">
      <w:pPr>
        <w:spacing w:after="0" w:line="240" w:lineRule="auto"/>
        <w:jc w:val="both"/>
        <w:rPr>
          <w:rFonts w:ascii="Arial" w:eastAsia="Times New Roman" w:hAnsi="Arial" w:cs="Arial"/>
          <w:color w:val="000080"/>
          <w:sz w:val="24"/>
          <w:szCs w:val="24"/>
          <w:lang w:eastAsia="es-MX"/>
        </w:rPr>
      </w:pPr>
    </w:p>
    <w:p w:rsidR="00882B61" w:rsidRPr="00882B61" w:rsidRDefault="00882B61" w:rsidP="00882B61">
      <w:pPr>
        <w:spacing w:after="0" w:line="240" w:lineRule="auto"/>
        <w:jc w:val="both"/>
        <w:rPr>
          <w:rFonts w:ascii="Arial" w:eastAsia="Times New Roman" w:hAnsi="Arial" w:cs="Arial"/>
          <w:sz w:val="24"/>
          <w:szCs w:val="24"/>
          <w:lang w:eastAsia="es-MX"/>
        </w:rPr>
      </w:pPr>
      <w:r w:rsidRPr="00882B61">
        <w:rPr>
          <w:rFonts w:ascii="Arial" w:eastAsia="Times New Roman" w:hAnsi="Arial" w:cs="Arial"/>
          <w:sz w:val="24"/>
          <w:szCs w:val="24"/>
          <w:lang w:eastAsia="es-MX"/>
        </w:rPr>
        <w:t xml:space="preserve">Está centrada sobre el educando, su contenido posee una orientación comunitaria, la relación entre el coordinador y el educando no es jerárquica, utiliza los recursos locales, se enfoca al tiempo presente, los educandos pueden ser de cualquier edad. </w:t>
      </w:r>
    </w:p>
    <w:p w:rsidR="00882B61" w:rsidRPr="00882B61" w:rsidRDefault="00882B61" w:rsidP="00882B61">
      <w:pPr>
        <w:spacing w:after="0" w:line="240" w:lineRule="auto"/>
        <w:jc w:val="both"/>
        <w:rPr>
          <w:rFonts w:ascii="Arial" w:eastAsia="Times New Roman" w:hAnsi="Arial" w:cs="Arial"/>
          <w:color w:val="000080"/>
          <w:sz w:val="24"/>
          <w:szCs w:val="24"/>
          <w:lang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commentRangeStart w:id="28"/>
      <w:r w:rsidRPr="00882B61">
        <w:rPr>
          <w:rFonts w:ascii="Arial" w:eastAsia="Times New Roman" w:hAnsi="Arial" w:cs="Arial"/>
          <w:sz w:val="24"/>
          <w:szCs w:val="24"/>
          <w:lang w:val="es-ES" w:eastAsia="es-MX"/>
        </w:rPr>
        <w:t>Por lo general la Educación informal no es organizada, no tiene método, en ocasiones es sin intención. La educación informal quedaría así:</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Es una educación estructurada cuya finalidad no es la obtención de un reconocimiento oficial. Se podría relacionar con el término educación no reglada o educación no institucional, pero puede tener reconocimiento en determinadas condiciones</w:t>
      </w:r>
      <w:commentRangeEnd w:id="28"/>
      <w:r w:rsidR="009D0190">
        <w:rPr>
          <w:rStyle w:val="Refdecomentario"/>
        </w:rPr>
        <w:commentReference w:id="28"/>
      </w:r>
      <w:r w:rsidRPr="00882B61">
        <w:rPr>
          <w:rFonts w:ascii="Arial" w:eastAsia="Times New Roman" w:hAnsi="Arial" w:cs="Arial"/>
          <w:sz w:val="24"/>
          <w:szCs w:val="24"/>
          <w:lang w:val="es-ES" w:eastAsia="es-MX"/>
        </w:rPr>
        <w:t>.</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rPr>
          <w:rFonts w:ascii="Arial" w:eastAsia="Times New Roman" w:hAnsi="Arial" w:cs="Arial"/>
          <w:b/>
          <w:bCs/>
          <w:sz w:val="24"/>
          <w:szCs w:val="24"/>
          <w:lang w:val="es-ES" w:eastAsia="es-MX"/>
        </w:rPr>
      </w:pPr>
      <w:r w:rsidRPr="00882B61">
        <w:rPr>
          <w:rFonts w:ascii="Arial" w:eastAsia="Times New Roman" w:hAnsi="Arial" w:cs="Arial"/>
          <w:b/>
          <w:bCs/>
          <w:sz w:val="24"/>
          <w:szCs w:val="24"/>
          <w:lang w:val="es-ES" w:eastAsia="es-MX"/>
        </w:rPr>
        <w:t>LA EDUCACIÓN NO FORMAL Y LA PLANIFICACIÓN</w:t>
      </w:r>
      <w:r>
        <w:rPr>
          <w:rFonts w:ascii="Arial" w:eastAsia="Times New Roman" w:hAnsi="Arial" w:cs="Arial"/>
          <w:b/>
          <w:bCs/>
          <w:sz w:val="24"/>
          <w:szCs w:val="24"/>
          <w:lang w:val="es-ES" w:eastAsia="es-MX"/>
        </w:rPr>
        <w:t xml:space="preserve"> DE UN </w:t>
      </w:r>
      <w:r w:rsidR="00A51C49">
        <w:rPr>
          <w:rFonts w:ascii="Arial" w:eastAsia="Times New Roman" w:hAnsi="Arial" w:cs="Arial"/>
          <w:b/>
          <w:bCs/>
          <w:sz w:val="24"/>
          <w:szCs w:val="24"/>
          <w:lang w:val="es-ES" w:eastAsia="es-MX"/>
        </w:rPr>
        <w:t>PSICOLOGO.</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Default="00882B61" w:rsidP="00882B61">
      <w:pPr>
        <w:spacing w:after="0" w:line="240" w:lineRule="auto"/>
        <w:jc w:val="both"/>
        <w:rPr>
          <w:ins w:id="29" w:author="Ana Maritza Vega Jauregui" w:date="2011-10-24T20:13:00Z"/>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 xml:space="preserve">Dentro del ámbito de la Educación no formal </w:t>
      </w:r>
      <w:del w:id="30" w:author="Ana Maritza Vega Jauregui" w:date="2011-10-24T20:13:00Z">
        <w:r w:rsidR="00A51C49" w:rsidDel="009D0190">
          <w:rPr>
            <w:rFonts w:ascii="Arial" w:eastAsia="Times New Roman" w:hAnsi="Arial" w:cs="Arial"/>
            <w:sz w:val="24"/>
            <w:szCs w:val="24"/>
            <w:lang w:val="es-ES" w:eastAsia="es-MX"/>
          </w:rPr>
          <w:delText xml:space="preserve"> </w:delText>
        </w:r>
      </w:del>
      <w:r w:rsidR="00A51C49">
        <w:rPr>
          <w:rFonts w:ascii="Arial" w:eastAsia="Times New Roman" w:hAnsi="Arial" w:cs="Arial"/>
          <w:sz w:val="24"/>
          <w:szCs w:val="24"/>
          <w:lang w:val="es-ES" w:eastAsia="es-MX"/>
        </w:rPr>
        <w:t xml:space="preserve">el psicólogo tiene la tarea de registrar </w:t>
      </w:r>
      <w:r w:rsidRPr="00882B61">
        <w:rPr>
          <w:rFonts w:ascii="Arial" w:eastAsia="Times New Roman" w:hAnsi="Arial" w:cs="Arial"/>
          <w:sz w:val="24"/>
          <w:szCs w:val="24"/>
          <w:lang w:val="es-ES" w:eastAsia="es-MX"/>
        </w:rPr>
        <w:t>un rubro de necesidades sociales, y la respuesta a esto es la provisión, es decir, facilitar el acceso a la población adulta que pretende iniciar, ampliar o validar socialmente su instrucción.</w:t>
      </w:r>
    </w:p>
    <w:p w:rsidR="009D0190" w:rsidRPr="00882B61" w:rsidRDefault="009D0190"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Es necesario un currículo que cubra necesidades y demandas, es decir, que cubran intereses individuales y colectivos de la población. La provisión educativa tiene que ver con lo requerido por los sectores privados, así como los organismos, movimientos colectivos y los sectores relacionados con el beneficio social.</w:t>
      </w:r>
    </w:p>
    <w:p w:rsidR="009D0190" w:rsidRDefault="009D0190" w:rsidP="00882B61">
      <w:pPr>
        <w:spacing w:after="0" w:line="240" w:lineRule="auto"/>
        <w:jc w:val="both"/>
        <w:rPr>
          <w:ins w:id="31" w:author="Ana Maritza Vega Jauregui" w:date="2011-10-24T20:14:00Z"/>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La idea es que debe existir una adecuada planificación para poder resolver problemas educativos. La planificación y la decisión de planificar podrán evitar que persistan las problemáticas ya que la planificación determina que debe hacerse y permite tomar decisiones prácticas para su implantación.</w:t>
      </w:r>
    </w:p>
    <w:p w:rsidR="009D0190" w:rsidRDefault="009D0190" w:rsidP="00882B61">
      <w:pPr>
        <w:spacing w:after="0" w:line="240" w:lineRule="auto"/>
        <w:jc w:val="both"/>
        <w:rPr>
          <w:ins w:id="32" w:author="Ana Maritza Vega Jauregui" w:date="2011-10-24T20:14:00Z"/>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La planificación es un plan o proyecto de lo que debe realizarse para alcanzar metas y consta de los siguientes elementos:</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-Análisis de necesidades.</w:t>
      </w: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Esto es saber dónde estamos actualmente y donde deberíamos estar, tomando en cuenta los resultados o productos.</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-Objetivos Formativos.</w:t>
      </w: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Partiendo de la evaluación de necesidades, se establecen las metas generales y los criterios de realización para lograr los resultados que se requieran. Es decir, los objetivos indican las especificaciones apropiadas para planificar y diseñar el sistema.</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-Contenidos.</w:t>
      </w: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Es lo que se quiere aprender y se seleccionan las estrategias de solución o actividades que deben realizarse.</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-Método.</w:t>
      </w: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Buscar la mejor forma de que la gente aprenda, como satisfacer los requisitos obteniendo el mayor provecho o aprendizaje, aquí se buscan alternativas para obtener de la mejor forma un buen resultado. Es la didáctica empleada para lograr cubrir los objetivos.</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-Técnicas y recursos didácticos.</w:t>
      </w: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 xml:space="preserve">Son todas aquellas herramientas útiles que pueden facilitar el proceso enseñanza aprendizaje y pude ser cualquier material didáctico como; pizarrón, </w:t>
      </w:r>
      <w:proofErr w:type="spellStart"/>
      <w:r w:rsidRPr="00882B61">
        <w:rPr>
          <w:rFonts w:ascii="Arial" w:eastAsia="Times New Roman" w:hAnsi="Arial" w:cs="Arial"/>
          <w:sz w:val="24"/>
          <w:szCs w:val="24"/>
          <w:lang w:val="es-ES" w:eastAsia="es-MX"/>
        </w:rPr>
        <w:t>rotafolio</w:t>
      </w:r>
      <w:proofErr w:type="spellEnd"/>
      <w:r w:rsidRPr="00882B61">
        <w:rPr>
          <w:rFonts w:ascii="Arial" w:eastAsia="Times New Roman" w:hAnsi="Arial" w:cs="Arial"/>
          <w:sz w:val="24"/>
          <w:szCs w:val="24"/>
          <w:lang w:val="es-ES" w:eastAsia="es-MX"/>
        </w:rPr>
        <w:t>, audiovisual, periódicos, revistas, visitas etc.</w:t>
      </w: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-Evaluación.</w:t>
      </w:r>
    </w:p>
    <w:p w:rsidR="00882B61" w:rsidRPr="00882B61" w:rsidRDefault="00882B61" w:rsidP="00882B61">
      <w:pPr>
        <w:spacing w:after="0" w:line="240" w:lineRule="auto"/>
        <w:jc w:val="both"/>
        <w:rPr>
          <w:rFonts w:ascii="Arial" w:eastAsia="Times New Roman" w:hAnsi="Arial" w:cs="Arial"/>
          <w:sz w:val="24"/>
          <w:szCs w:val="24"/>
          <w:lang w:val="es-ES" w:eastAsia="es-MX"/>
        </w:rPr>
      </w:pPr>
      <w:r w:rsidRPr="00882B61">
        <w:rPr>
          <w:rFonts w:ascii="Arial" w:eastAsia="Times New Roman" w:hAnsi="Arial" w:cs="Arial"/>
          <w:sz w:val="24"/>
          <w:szCs w:val="24"/>
          <w:lang w:val="es-ES" w:eastAsia="es-MX"/>
        </w:rPr>
        <w:t>Es una revisión necesaria que debe realizarse en cada etapa de la planificación para verificar si está siendo efectivo o si es necesario reestructurar, la evaluación marcará el momento en que sea necesario retomar el proceso desde el análisis de necesidades.</w:t>
      </w:r>
    </w:p>
    <w:p w:rsidR="00882B61" w:rsidRPr="00382AEF" w:rsidRDefault="00882B61" w:rsidP="00882B61">
      <w:pPr>
        <w:spacing w:after="0" w:line="240" w:lineRule="auto"/>
        <w:jc w:val="both"/>
        <w:rPr>
          <w:rFonts w:ascii="Arial" w:eastAsia="Times New Roman" w:hAnsi="Arial" w:cs="Arial"/>
          <w:b/>
          <w:sz w:val="24"/>
          <w:szCs w:val="24"/>
          <w:lang w:val="es-ES" w:eastAsia="es-MX"/>
        </w:rPr>
      </w:pPr>
    </w:p>
    <w:p w:rsidR="00882B61" w:rsidRPr="00382AEF" w:rsidRDefault="00A51C49" w:rsidP="00882B61">
      <w:pPr>
        <w:spacing w:after="0" w:line="240" w:lineRule="auto"/>
        <w:jc w:val="both"/>
        <w:rPr>
          <w:rFonts w:ascii="Arial" w:eastAsia="Times New Roman" w:hAnsi="Arial" w:cs="Arial"/>
          <w:b/>
          <w:sz w:val="24"/>
          <w:szCs w:val="24"/>
          <w:lang w:val="es-ES" w:eastAsia="es-MX"/>
        </w:rPr>
      </w:pPr>
      <w:r w:rsidRPr="00382AEF">
        <w:rPr>
          <w:rFonts w:ascii="Arial" w:eastAsia="Times New Roman" w:hAnsi="Arial" w:cs="Arial"/>
          <w:b/>
          <w:sz w:val="24"/>
          <w:szCs w:val="24"/>
          <w:lang w:val="es-ES" w:eastAsia="es-MX"/>
        </w:rPr>
        <w:t>EDUCACION PARA EL ADULTO</w:t>
      </w:r>
    </w:p>
    <w:p w:rsidR="00A51C49" w:rsidRPr="00A51C49" w:rsidRDefault="00A51C49" w:rsidP="00A51C49">
      <w:p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t>La Educación de Adultos es la educación de todo ser humano adulto que busca adquirir aptitudes y conocimientos que le permitirán relacionarse y participar crítica, consciente, y constructivamente en el mundo social.</w:t>
      </w:r>
    </w:p>
    <w:p w:rsidR="00A51C49" w:rsidRPr="00A51C49" w:rsidRDefault="00A51C49" w:rsidP="00A51C49">
      <w:pPr>
        <w:spacing w:after="0" w:line="240" w:lineRule="auto"/>
        <w:jc w:val="both"/>
        <w:rPr>
          <w:rFonts w:ascii="Arial" w:eastAsia="Times New Roman" w:hAnsi="Arial" w:cs="Arial"/>
          <w:sz w:val="24"/>
          <w:szCs w:val="24"/>
          <w:lang w:val="es-ES" w:eastAsia="es-MX"/>
        </w:rPr>
      </w:pPr>
    </w:p>
    <w:p w:rsidR="00A51C49" w:rsidRPr="00382AEF" w:rsidRDefault="00A51C49" w:rsidP="00A51C49">
      <w:p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t>Existe una variedad enorme de modelos educativos para adultos, algunos implican experiencias de desarrollo comunitario, también se ofrece la posibilidad de realizar estudios que en su momento no tuvieron la oportunidad de realizarlos o completarlos, existe también la educación que permite al adulto acceder a niveles superiores en su empleo; la educación de adultos implica todas las acciones formativas que una persona adulta emprende en relación a su actividad laboral</w:t>
      </w:r>
      <w:r w:rsidRPr="00382AEF">
        <w:rPr>
          <w:rFonts w:ascii="Arial" w:eastAsia="Times New Roman" w:hAnsi="Arial" w:cs="Arial"/>
          <w:sz w:val="24"/>
          <w:szCs w:val="24"/>
          <w:lang w:val="es-ES" w:eastAsia="es-MX"/>
        </w:rPr>
        <w:t>.</w:t>
      </w:r>
    </w:p>
    <w:p w:rsidR="00A51C49" w:rsidRPr="00A51C49" w:rsidRDefault="00A51C49" w:rsidP="00A51C49">
      <w:p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t>El Aprendizaje del adulto debe consistir en:</w:t>
      </w:r>
    </w:p>
    <w:p w:rsidR="00A51C49" w:rsidRPr="00A51C49" w:rsidRDefault="00A51C49" w:rsidP="00A51C49">
      <w:pPr>
        <w:numPr>
          <w:ilvl w:val="0"/>
          <w:numId w:val="1"/>
        </w:num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lastRenderedPageBreak/>
        <w:t xml:space="preserve">Aprender a conocer. </w:t>
      </w:r>
    </w:p>
    <w:p w:rsidR="00A51C49" w:rsidRPr="00A51C49" w:rsidRDefault="00A51C49" w:rsidP="00A51C49">
      <w:pPr>
        <w:numPr>
          <w:ilvl w:val="0"/>
          <w:numId w:val="2"/>
        </w:num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t xml:space="preserve">Aprender a Aprender. </w:t>
      </w:r>
    </w:p>
    <w:p w:rsidR="00A51C49" w:rsidRPr="00A51C49" w:rsidRDefault="00A51C49" w:rsidP="00A51C49">
      <w:pPr>
        <w:numPr>
          <w:ilvl w:val="0"/>
          <w:numId w:val="3"/>
        </w:num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t xml:space="preserve">Aprender a hacer. </w:t>
      </w:r>
    </w:p>
    <w:p w:rsidR="00A51C49" w:rsidRPr="00382AEF" w:rsidRDefault="00A51C49" w:rsidP="00A51C49">
      <w:pPr>
        <w:numPr>
          <w:ilvl w:val="0"/>
          <w:numId w:val="4"/>
        </w:numPr>
        <w:spacing w:after="0" w:line="240" w:lineRule="auto"/>
        <w:jc w:val="both"/>
        <w:rPr>
          <w:rFonts w:ascii="Arial" w:eastAsia="Times New Roman" w:hAnsi="Arial" w:cs="Arial"/>
          <w:sz w:val="24"/>
          <w:szCs w:val="24"/>
          <w:lang w:val="es-ES" w:eastAsia="es-MX"/>
        </w:rPr>
      </w:pPr>
      <w:r w:rsidRPr="00A51C49">
        <w:rPr>
          <w:rFonts w:ascii="Arial" w:eastAsia="Times New Roman" w:hAnsi="Arial" w:cs="Arial"/>
          <w:sz w:val="24"/>
          <w:szCs w:val="24"/>
          <w:lang w:val="es-ES" w:eastAsia="es-MX"/>
        </w:rPr>
        <w:t>Aprender a ser</w:t>
      </w:r>
    </w:p>
    <w:p w:rsidR="00A51C49" w:rsidRPr="00382AEF" w:rsidRDefault="00A51C49" w:rsidP="00A51C49">
      <w:pPr>
        <w:spacing w:after="0" w:line="240" w:lineRule="auto"/>
        <w:jc w:val="both"/>
        <w:rPr>
          <w:rFonts w:ascii="Arial" w:eastAsia="Times New Roman" w:hAnsi="Arial" w:cs="Arial"/>
          <w:sz w:val="24"/>
          <w:szCs w:val="24"/>
          <w:lang w:val="es-ES" w:eastAsia="es-MX"/>
        </w:rPr>
      </w:pPr>
      <w:r w:rsidRPr="00382AEF">
        <w:rPr>
          <w:rFonts w:ascii="Arial" w:eastAsia="Times New Roman" w:hAnsi="Arial" w:cs="Arial"/>
          <w:b/>
          <w:sz w:val="24"/>
          <w:szCs w:val="24"/>
          <w:lang w:val="es-ES" w:eastAsia="es-MX"/>
        </w:rPr>
        <w:t>ASPECTOS PSICOLÓGICOS.</w:t>
      </w:r>
    </w:p>
    <w:p w:rsidR="00A51C49" w:rsidRPr="00382AEF" w:rsidRDefault="00A51C49" w:rsidP="00FA0C52">
      <w:pPr>
        <w:spacing w:after="0" w:line="240" w:lineRule="auto"/>
        <w:jc w:val="both"/>
        <w:rPr>
          <w:rFonts w:ascii="Arial" w:eastAsia="Times New Roman" w:hAnsi="Arial" w:cs="Arial"/>
          <w:sz w:val="24"/>
          <w:szCs w:val="24"/>
          <w:lang w:val="es-ES" w:eastAsia="es-MX"/>
        </w:rPr>
      </w:pPr>
    </w:p>
    <w:p w:rsidR="00A51C49" w:rsidRPr="00382AEF" w:rsidRDefault="00A51C49" w:rsidP="00A51C49">
      <w:pPr>
        <w:pStyle w:val="Prrafodelista"/>
        <w:numPr>
          <w:ilvl w:val="0"/>
          <w:numId w:val="4"/>
        </w:numPr>
        <w:spacing w:after="0" w:line="240" w:lineRule="auto"/>
        <w:jc w:val="both"/>
        <w:rPr>
          <w:rFonts w:ascii="Arial" w:eastAsia="Times New Roman" w:hAnsi="Arial" w:cs="Arial"/>
          <w:sz w:val="24"/>
          <w:szCs w:val="24"/>
          <w:lang w:val="es-ES" w:eastAsia="es-MX"/>
        </w:rPr>
      </w:pPr>
      <w:r w:rsidRPr="00382AEF">
        <w:rPr>
          <w:rFonts w:ascii="Arial" w:eastAsia="Times New Roman" w:hAnsi="Arial" w:cs="Arial"/>
          <w:sz w:val="24"/>
          <w:szCs w:val="24"/>
          <w:lang w:val="es-ES" w:eastAsia="es-MX"/>
        </w:rPr>
        <w:t xml:space="preserve">El aprendizaje de los adultos debe estar relacionado con su vida, debe contener conocimientos aplicables para que no desista, así mismo el adulto debe estar motivado y debe sentirse apoyado. El funcionamiento psicológico del adulto tiene que ver con la forma en que aprenden, con su interés y progreso, con el miedo al fracaso, con su preocupación, con su experiencia, con la lentitud o rapidez de su aprendizaje, de su motivación intrínseca y de los anteriores fracasos escolares. </w:t>
      </w:r>
    </w:p>
    <w:p w:rsidR="00A51C49" w:rsidRPr="00382AEF" w:rsidRDefault="00A51C49" w:rsidP="00A51C49">
      <w:pPr>
        <w:spacing w:after="0" w:line="240" w:lineRule="auto"/>
        <w:jc w:val="both"/>
        <w:rPr>
          <w:rFonts w:ascii="Arial" w:eastAsia="Times New Roman" w:hAnsi="Arial" w:cs="Arial"/>
          <w:sz w:val="24"/>
          <w:szCs w:val="24"/>
          <w:lang w:val="es-ES" w:eastAsia="es-MX"/>
        </w:rPr>
      </w:pPr>
    </w:p>
    <w:p w:rsidR="00382AEF" w:rsidRPr="00A51C49" w:rsidRDefault="00382AEF" w:rsidP="00A51C49">
      <w:pPr>
        <w:spacing w:after="0" w:line="240" w:lineRule="auto"/>
        <w:jc w:val="both"/>
        <w:rPr>
          <w:rFonts w:ascii="Arial" w:eastAsia="Times New Roman" w:hAnsi="Arial" w:cs="Arial"/>
          <w:sz w:val="24"/>
          <w:szCs w:val="24"/>
          <w:lang w:val="es-ES" w:eastAsia="es-MX"/>
        </w:rPr>
      </w:pPr>
      <w:r w:rsidRPr="00382AEF">
        <w:rPr>
          <w:rFonts w:ascii="Arial" w:eastAsia="Times New Roman" w:hAnsi="Arial" w:cs="Arial"/>
          <w:sz w:val="24"/>
          <w:szCs w:val="24"/>
          <w:lang w:val="es-ES" w:eastAsia="es-MX"/>
        </w:rPr>
        <w:t>Existen diferentes programas que se pueden utilizar en la educación no formal en educación para adultos a continuación se mostraran en forma breve:</w:t>
      </w:r>
    </w:p>
    <w:p w:rsidR="00A51C49" w:rsidRPr="00882B61" w:rsidRDefault="00A51C49" w:rsidP="00882B61">
      <w:pPr>
        <w:spacing w:after="0" w:line="240" w:lineRule="auto"/>
        <w:jc w:val="both"/>
        <w:rPr>
          <w:rFonts w:ascii="Arial" w:eastAsia="Times New Roman" w:hAnsi="Arial" w:cs="Arial"/>
          <w:sz w:val="24"/>
          <w:szCs w:val="24"/>
          <w:lang w:val="es-ES" w:eastAsia="es-MX"/>
        </w:rPr>
      </w:pPr>
    </w:p>
    <w:p w:rsidR="00882B61" w:rsidRPr="00882B61" w:rsidRDefault="00882B61" w:rsidP="00882B61">
      <w:pPr>
        <w:spacing w:after="0" w:line="240" w:lineRule="auto"/>
        <w:jc w:val="both"/>
        <w:rPr>
          <w:rFonts w:ascii="Arial" w:eastAsia="Times New Roman" w:hAnsi="Arial" w:cs="Arial"/>
          <w:sz w:val="24"/>
          <w:szCs w:val="24"/>
          <w:lang w:val="es-ES" w:eastAsia="es-MX"/>
        </w:rPr>
      </w:pPr>
    </w:p>
    <w:p w:rsidR="00E30A89" w:rsidRPr="00382AEF" w:rsidRDefault="00382AEF">
      <w:pPr>
        <w:rPr>
          <w:rFonts w:ascii="Arial" w:hAnsi="Arial" w:cs="Arial"/>
          <w:b/>
          <w:sz w:val="24"/>
          <w:szCs w:val="24"/>
        </w:rPr>
      </w:pPr>
      <w:r w:rsidRPr="00382AEF">
        <w:rPr>
          <w:rFonts w:ascii="Arial" w:hAnsi="Arial" w:cs="Arial"/>
          <w:b/>
          <w:sz w:val="24"/>
          <w:szCs w:val="24"/>
          <w:lang w:val="es-ES"/>
        </w:rPr>
        <w:t>Alfabetización y educación fundamental de adultos.</w:t>
      </w:r>
    </w:p>
    <w:p w:rsidR="00E30A89" w:rsidRPr="00382AEF" w:rsidRDefault="00382AEF" w:rsidP="00382AEF">
      <w:pPr>
        <w:jc w:val="both"/>
        <w:rPr>
          <w:rFonts w:ascii="Arial" w:hAnsi="Arial" w:cs="Arial"/>
          <w:sz w:val="24"/>
          <w:szCs w:val="24"/>
        </w:rPr>
      </w:pPr>
      <w:commentRangeStart w:id="33"/>
      <w:r w:rsidRPr="00382AEF">
        <w:rPr>
          <w:rFonts w:ascii="Arial" w:hAnsi="Arial" w:cs="Arial"/>
          <w:sz w:val="24"/>
          <w:szCs w:val="24"/>
        </w:rPr>
        <w:t xml:space="preserve">Según datos de la UNESCO, en 1999 la cifra estimada de analfabetos en el mundo era de 962 millones, 885 millones en 1995 y unos 887 millones en el año 2000, lo cual representa el 27% de la población adulta </w:t>
      </w:r>
      <w:commentRangeEnd w:id="33"/>
      <w:r w:rsidR="00CE2E91">
        <w:rPr>
          <w:rStyle w:val="Refdecomentario"/>
        </w:rPr>
        <w:commentReference w:id="33"/>
      </w:r>
      <w:r w:rsidRPr="00382AEF">
        <w:rPr>
          <w:rFonts w:ascii="Arial" w:hAnsi="Arial" w:cs="Arial"/>
          <w:sz w:val="24"/>
          <w:szCs w:val="24"/>
        </w:rPr>
        <w:t>de los países en desarrollo.</w:t>
      </w:r>
    </w:p>
    <w:p w:rsidR="00CE2E91" w:rsidRDefault="00382AEF" w:rsidP="00382AEF">
      <w:pPr>
        <w:jc w:val="both"/>
        <w:rPr>
          <w:ins w:id="34" w:author="Ana Maritza Vega Jauregui" w:date="2011-10-24T20:21:00Z"/>
          <w:rFonts w:ascii="Arial" w:hAnsi="Arial" w:cs="Arial"/>
          <w:sz w:val="24"/>
          <w:szCs w:val="24"/>
        </w:rPr>
      </w:pPr>
      <w:r w:rsidRPr="00E52856">
        <w:rPr>
          <w:rFonts w:ascii="Arial" w:hAnsi="Arial" w:cs="Arial"/>
          <w:sz w:val="24"/>
          <w:szCs w:val="24"/>
        </w:rPr>
        <w:t>La creación de capacidades es un elemento central para garantizar una labor eficaz y de alta calidad en materia de alfabetización y educación de adultos.</w:t>
      </w:r>
      <w:ins w:id="35" w:author="Ana Maritza Vega Jauregui" w:date="2011-10-24T20:21:00Z">
        <w:r w:rsidR="00CE2E91">
          <w:rPr>
            <w:rFonts w:ascii="Arial" w:hAnsi="Arial" w:cs="Arial"/>
            <w:sz w:val="24"/>
            <w:szCs w:val="24"/>
          </w:rPr>
          <w:t xml:space="preserve"> Crees que por eso sea importante la partici</w:t>
        </w:r>
      </w:ins>
      <w:ins w:id="36" w:author="Ana Maritza Vega Jauregui" w:date="2011-10-24T20:22:00Z">
        <w:r w:rsidR="00CE2E91">
          <w:rPr>
            <w:rFonts w:ascii="Arial" w:hAnsi="Arial" w:cs="Arial"/>
            <w:sz w:val="24"/>
            <w:szCs w:val="24"/>
          </w:rPr>
          <w:t>pación de los psicólogos educativos</w:t>
        </w:r>
        <w:proofErr w:type="gramStart"/>
        <w:r w:rsidR="00CE2E91">
          <w:rPr>
            <w:rFonts w:ascii="Arial" w:hAnsi="Arial" w:cs="Arial"/>
            <w:sz w:val="24"/>
            <w:szCs w:val="24"/>
          </w:rPr>
          <w:t>?</w:t>
        </w:r>
      </w:ins>
      <w:proofErr w:type="gramEnd"/>
    </w:p>
    <w:p w:rsidR="00E52856" w:rsidRDefault="00382AEF" w:rsidP="00382AEF">
      <w:pPr>
        <w:jc w:val="both"/>
        <w:rPr>
          <w:rFonts w:ascii="Arial" w:hAnsi="Arial" w:cs="Arial"/>
          <w:sz w:val="24"/>
          <w:szCs w:val="24"/>
        </w:rPr>
      </w:pPr>
      <w:r w:rsidRPr="00E52856">
        <w:rPr>
          <w:rFonts w:ascii="Arial" w:hAnsi="Arial" w:cs="Arial"/>
          <w:sz w:val="24"/>
          <w:szCs w:val="24"/>
        </w:rPr>
        <w:t xml:space="preserve"> Es preciso que los profesionales comprometan su participación si se procura introducir cualquier cambio que abarque todo el sistema. Un importante factor que limita los cambios en el área de la alfabetización de adultos es el hecho de que la gran mayoría del personal docente trabaja en jornada parcial (incluidos los </w:t>
      </w:r>
      <w:r w:rsidR="00E52856" w:rsidRPr="00E52856">
        <w:rPr>
          <w:rFonts w:ascii="Arial" w:hAnsi="Arial" w:cs="Arial"/>
          <w:sz w:val="24"/>
          <w:szCs w:val="24"/>
        </w:rPr>
        <w:t xml:space="preserve">voluntarios) En lo referente a otras áreas educativas se están elaborando pocos trabajos sobre alfabetización y educación de adultos, se han mostrado excesivamente renuentes a apoyar la realización de estudios de evaluación serios o investigaciones aplicadas. Si se pretende que esta área progrese será necesario hacer mayor hincapié en los aspectos que dan y no dan resultados, ya que la mayoría de la gente no le fusta asistir en México se imparte en las escuelas un programa de los fines de semana por parte de la </w:t>
      </w:r>
      <w:r w:rsidR="00E52856">
        <w:rPr>
          <w:rFonts w:ascii="Arial" w:hAnsi="Arial" w:cs="Arial"/>
          <w:sz w:val="24"/>
          <w:szCs w:val="24"/>
        </w:rPr>
        <w:t>SEP</w:t>
      </w:r>
      <w:r w:rsidR="00E52856" w:rsidRPr="00E52856">
        <w:rPr>
          <w:rFonts w:ascii="Arial" w:hAnsi="Arial" w:cs="Arial"/>
          <w:sz w:val="24"/>
          <w:szCs w:val="24"/>
        </w:rPr>
        <w:t>. Donde te dan la oportunidad de terminar el nivel básico como primaria y secundaria.</w:t>
      </w:r>
      <w:r w:rsidR="00E52856">
        <w:rPr>
          <w:rFonts w:ascii="Arial" w:hAnsi="Arial" w:cs="Arial"/>
          <w:sz w:val="24"/>
          <w:szCs w:val="24"/>
        </w:rPr>
        <w:t xml:space="preserve"> </w:t>
      </w:r>
      <w:r w:rsidR="003A4098">
        <w:rPr>
          <w:rFonts w:ascii="Arial" w:hAnsi="Arial" w:cs="Arial"/>
          <w:sz w:val="24"/>
          <w:szCs w:val="24"/>
        </w:rPr>
        <w:t>Principalmente</w:t>
      </w:r>
      <w:r w:rsidR="00E52856">
        <w:rPr>
          <w:rFonts w:ascii="Arial" w:hAnsi="Arial" w:cs="Arial"/>
          <w:sz w:val="24"/>
          <w:szCs w:val="24"/>
        </w:rPr>
        <w:t xml:space="preserve"> en las comunidades rurales.</w:t>
      </w:r>
    </w:p>
    <w:p w:rsidR="00E52856" w:rsidRPr="003A4098" w:rsidRDefault="00E52856" w:rsidP="00382AEF">
      <w:pPr>
        <w:jc w:val="both"/>
        <w:rPr>
          <w:rFonts w:ascii="Arial" w:hAnsi="Arial" w:cs="Arial"/>
          <w:b/>
          <w:sz w:val="24"/>
          <w:szCs w:val="24"/>
        </w:rPr>
      </w:pPr>
      <w:r w:rsidRPr="003A4098">
        <w:rPr>
          <w:rFonts w:ascii="Arial" w:hAnsi="Arial" w:cs="Arial"/>
          <w:b/>
          <w:sz w:val="24"/>
          <w:szCs w:val="24"/>
        </w:rPr>
        <w:t>Programa de reciclaje:</w:t>
      </w:r>
    </w:p>
    <w:p w:rsidR="00E52856" w:rsidRDefault="003A4098" w:rsidP="00382AEF">
      <w:pPr>
        <w:jc w:val="both"/>
        <w:rPr>
          <w:rFonts w:ascii="Arial" w:hAnsi="Arial" w:cs="Arial"/>
          <w:sz w:val="24"/>
          <w:szCs w:val="24"/>
        </w:rPr>
      </w:pPr>
      <w:r>
        <w:rPr>
          <w:rFonts w:ascii="Arial" w:hAnsi="Arial" w:cs="Arial"/>
          <w:sz w:val="24"/>
          <w:szCs w:val="24"/>
        </w:rPr>
        <w:lastRenderedPageBreak/>
        <w:t xml:space="preserve">Estos programas son basados principalmente en para mantener limpias las calles de nuestro estado y siempre se empieza con los adultos para que hagan conciencia de la importancia de reciclar </w:t>
      </w:r>
    </w:p>
    <w:p w:rsidR="003A4098" w:rsidRDefault="003A4098" w:rsidP="00382AEF">
      <w:pPr>
        <w:jc w:val="both"/>
        <w:rPr>
          <w:rFonts w:ascii="Arial" w:hAnsi="Arial" w:cs="Arial"/>
          <w:sz w:val="24"/>
          <w:szCs w:val="24"/>
        </w:rPr>
      </w:pPr>
      <w:r>
        <w:rPr>
          <w:rFonts w:ascii="Arial" w:hAnsi="Arial" w:cs="Arial"/>
          <w:sz w:val="24"/>
          <w:szCs w:val="24"/>
        </w:rPr>
        <w:t>En la Guadalajara se han realizado vareos programas como:</w:t>
      </w:r>
    </w:p>
    <w:p w:rsidR="003A4098" w:rsidRDefault="003A4098" w:rsidP="00382AEF">
      <w:pPr>
        <w:jc w:val="both"/>
        <w:rPr>
          <w:rFonts w:ascii="Arial" w:hAnsi="Arial" w:cs="Arial"/>
          <w:sz w:val="24"/>
          <w:szCs w:val="24"/>
        </w:rPr>
      </w:pPr>
      <w:r>
        <w:rPr>
          <w:rFonts w:ascii="Arial" w:hAnsi="Arial" w:cs="Arial"/>
          <w:sz w:val="24"/>
          <w:szCs w:val="24"/>
        </w:rPr>
        <w:t>ECOBLOG: programa que se realiza todo los años vía internet se lanza la convocatoria de cuidar nuestro planeta. Fundado desde el 2008  su principal objetivo es reciclar la materia prima edades que participan de los 35 años hacia delante.</w:t>
      </w:r>
    </w:p>
    <w:p w:rsidR="003A4098" w:rsidRDefault="003A4098" w:rsidP="00382AEF">
      <w:pPr>
        <w:jc w:val="both"/>
        <w:rPr>
          <w:rFonts w:ascii="Arial" w:hAnsi="Arial" w:cs="Arial"/>
          <w:sz w:val="24"/>
          <w:szCs w:val="24"/>
        </w:rPr>
      </w:pPr>
      <w:r>
        <w:rPr>
          <w:rFonts w:ascii="Arial" w:hAnsi="Arial" w:cs="Arial"/>
          <w:sz w:val="24"/>
          <w:szCs w:val="24"/>
        </w:rPr>
        <w:t>Otro programa de reciclaje: es el que patrocina la televisora tv azteca donde cada año en cada estado de la republica te invitan a participar inscribiéndote en las televisora a ayudar a mantener un lugar más limpio aquí no hay distinción de edad.</w:t>
      </w:r>
    </w:p>
    <w:p w:rsidR="003A4098" w:rsidRDefault="003A4098" w:rsidP="00382AEF">
      <w:pPr>
        <w:jc w:val="both"/>
        <w:rPr>
          <w:rFonts w:ascii="Arial" w:hAnsi="Arial" w:cs="Arial"/>
          <w:sz w:val="24"/>
          <w:szCs w:val="24"/>
        </w:rPr>
      </w:pPr>
      <w:r>
        <w:rPr>
          <w:rFonts w:ascii="Arial" w:hAnsi="Arial" w:cs="Arial"/>
          <w:sz w:val="24"/>
          <w:szCs w:val="24"/>
        </w:rPr>
        <w:t>Y en las escuela de los hijos también fomentan a que el padre colabore a reciclar esto se da en las escuelas de calidad.</w:t>
      </w:r>
    </w:p>
    <w:p w:rsidR="003A4098" w:rsidRPr="006F3DB7" w:rsidRDefault="003A4098" w:rsidP="00382AEF">
      <w:pPr>
        <w:jc w:val="both"/>
        <w:rPr>
          <w:rFonts w:ascii="Arial" w:hAnsi="Arial" w:cs="Arial"/>
          <w:b/>
          <w:sz w:val="24"/>
          <w:szCs w:val="24"/>
        </w:rPr>
      </w:pPr>
      <w:r w:rsidRPr="006F3DB7">
        <w:rPr>
          <w:rFonts w:ascii="Arial" w:hAnsi="Arial" w:cs="Arial"/>
          <w:b/>
          <w:sz w:val="24"/>
          <w:szCs w:val="24"/>
        </w:rPr>
        <w:t>Formación religiosa y espiritual:</w:t>
      </w:r>
    </w:p>
    <w:p w:rsidR="003A4098" w:rsidRPr="006F3DB7" w:rsidRDefault="006F3DB7" w:rsidP="00382AEF">
      <w:pPr>
        <w:jc w:val="both"/>
        <w:rPr>
          <w:rFonts w:ascii="Arial" w:hAnsi="Arial" w:cs="Arial"/>
          <w:sz w:val="24"/>
          <w:szCs w:val="24"/>
        </w:rPr>
      </w:pPr>
      <w:r w:rsidRPr="006F3DB7">
        <w:rPr>
          <w:rFonts w:ascii="Arial" w:hAnsi="Arial" w:cs="Arial"/>
          <w:sz w:val="24"/>
          <w:szCs w:val="24"/>
        </w:rPr>
        <w:t>La formación religiosa – ofrece al alumno principios y criterios morales seguros de comportamiento para con Dios y para con el prójimo, tanto en el plano personal como social, en aspectos tan decisivos como la convivencia, el respeto por todos, la justicia, la entrega a los demás, el sacrificio, la fraternidad y el servicio.</w:t>
      </w:r>
    </w:p>
    <w:p w:rsidR="006F3DB7" w:rsidRDefault="006F3DB7" w:rsidP="00382AEF">
      <w:pPr>
        <w:jc w:val="both"/>
        <w:rPr>
          <w:rFonts w:ascii="Arial" w:hAnsi="Arial" w:cs="Arial"/>
          <w:sz w:val="24"/>
          <w:szCs w:val="24"/>
        </w:rPr>
      </w:pPr>
      <w:r w:rsidRPr="006F3DB7">
        <w:rPr>
          <w:rFonts w:ascii="Arial" w:hAnsi="Arial" w:cs="Arial"/>
          <w:sz w:val="24"/>
          <w:szCs w:val="24"/>
        </w:rPr>
        <w:t>Estos servicios se presentan en los encuentros de las iglesias de las comunidades cada mes donde se invita al adulto a participar con motivos de ayudar a mejorar los valores y la comunicación familiar, uno de los encuentros que se realizan son matrimoniales, de convivencia o de cada año en semana santa.</w:t>
      </w:r>
      <w:r>
        <w:rPr>
          <w:rFonts w:ascii="Arial" w:hAnsi="Arial" w:cs="Arial"/>
          <w:sz w:val="24"/>
          <w:szCs w:val="24"/>
        </w:rPr>
        <w:t xml:space="preserve"> En el </w:t>
      </w:r>
      <w:proofErr w:type="spellStart"/>
      <w:r>
        <w:rPr>
          <w:rFonts w:ascii="Arial" w:hAnsi="Arial" w:cs="Arial"/>
          <w:sz w:val="24"/>
          <w:szCs w:val="24"/>
        </w:rPr>
        <w:t>santurio</w:t>
      </w:r>
      <w:proofErr w:type="spellEnd"/>
      <w:r>
        <w:rPr>
          <w:rFonts w:ascii="Arial" w:hAnsi="Arial" w:cs="Arial"/>
          <w:sz w:val="24"/>
          <w:szCs w:val="24"/>
        </w:rPr>
        <w:t xml:space="preserve"> de la ciudad de Guadalajara se realiza un retiro cada fin de mes donde te invitan a la reflexión con grupos de aproximadamente 30 personas de 30 a 50 años  realizados en la primavera o en talpa.</w:t>
      </w:r>
    </w:p>
    <w:p w:rsidR="006F3DB7" w:rsidRDefault="00C50804" w:rsidP="00382AEF">
      <w:pPr>
        <w:jc w:val="both"/>
        <w:rPr>
          <w:rFonts w:ascii="Arial" w:hAnsi="Arial" w:cs="Arial"/>
          <w:b/>
          <w:sz w:val="24"/>
          <w:szCs w:val="24"/>
        </w:rPr>
      </w:pPr>
      <w:r w:rsidRPr="00C50804">
        <w:rPr>
          <w:rFonts w:ascii="Arial" w:hAnsi="Arial" w:cs="Arial"/>
          <w:b/>
          <w:sz w:val="24"/>
          <w:szCs w:val="24"/>
        </w:rPr>
        <w:t>Centro de rehabilitación:</w:t>
      </w:r>
    </w:p>
    <w:p w:rsidR="00C50804" w:rsidRP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sidRPr="00C50804">
        <w:rPr>
          <w:rFonts w:ascii="Arial" w:eastAsia="Times New Roman" w:hAnsi="Arial" w:cs="Arial"/>
          <w:sz w:val="24"/>
          <w:szCs w:val="24"/>
          <w:lang w:val="es-ES" w:eastAsia="es-MX"/>
        </w:rPr>
        <w:t xml:space="preserve">El </w:t>
      </w:r>
      <w:hyperlink r:id="rId10" w:history="1">
        <w:r w:rsidRPr="00C50804">
          <w:rPr>
            <w:rFonts w:ascii="Arial" w:eastAsia="Times New Roman" w:hAnsi="Arial" w:cs="Arial"/>
            <w:sz w:val="24"/>
            <w:szCs w:val="24"/>
            <w:lang w:val="es-ES" w:eastAsia="es-MX"/>
          </w:rPr>
          <w:t>objetivo</w:t>
        </w:r>
      </w:hyperlink>
      <w:r w:rsidRPr="00C50804">
        <w:rPr>
          <w:rFonts w:ascii="Arial" w:eastAsia="Times New Roman" w:hAnsi="Arial" w:cs="Arial"/>
          <w:sz w:val="24"/>
          <w:szCs w:val="24"/>
          <w:lang w:val="es-ES" w:eastAsia="es-MX"/>
        </w:rPr>
        <w:t xml:space="preserve"> de la rehabilitación es el de permitir el crecimiento </w:t>
      </w:r>
      <w:hyperlink r:id="rId11" w:history="1">
        <w:r w:rsidRPr="00C50804">
          <w:rPr>
            <w:rFonts w:ascii="Arial" w:eastAsia="Times New Roman" w:hAnsi="Arial" w:cs="Arial"/>
            <w:sz w:val="24"/>
            <w:szCs w:val="24"/>
            <w:lang w:val="es-ES" w:eastAsia="es-MX"/>
          </w:rPr>
          <w:t>personal</w:t>
        </w:r>
      </w:hyperlink>
      <w:r w:rsidRPr="00C50804">
        <w:rPr>
          <w:rFonts w:ascii="Arial" w:eastAsia="Times New Roman" w:hAnsi="Arial" w:cs="Arial"/>
          <w:sz w:val="24"/>
          <w:szCs w:val="24"/>
          <w:lang w:val="es-ES" w:eastAsia="es-MX"/>
        </w:rPr>
        <w:t xml:space="preserve"> y el desarrollo de una </w:t>
      </w:r>
      <w:hyperlink r:id="rId12" w:history="1">
        <w:r w:rsidRPr="00C50804">
          <w:rPr>
            <w:rFonts w:ascii="Arial" w:eastAsia="Times New Roman" w:hAnsi="Arial" w:cs="Arial"/>
            <w:sz w:val="24"/>
            <w:szCs w:val="24"/>
            <w:lang w:val="es-ES" w:eastAsia="es-MX"/>
          </w:rPr>
          <w:t>personalidad</w:t>
        </w:r>
      </w:hyperlink>
      <w:r w:rsidRPr="00C50804">
        <w:rPr>
          <w:rFonts w:ascii="Arial" w:eastAsia="Times New Roman" w:hAnsi="Arial" w:cs="Arial"/>
          <w:sz w:val="24"/>
          <w:szCs w:val="24"/>
          <w:lang w:val="es-ES" w:eastAsia="es-MX"/>
        </w:rPr>
        <w:t xml:space="preserve"> autónoma y franca, que pueda vivir contenta y satisfecha sin droga y que sea perfectamente capaz de reintegrarse y reinsertarse socialmente.</w:t>
      </w:r>
    </w:p>
    <w:p w:rsidR="00C50804" w:rsidRP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sidRPr="00C50804">
        <w:rPr>
          <w:rFonts w:ascii="Arial" w:eastAsia="Times New Roman" w:hAnsi="Arial" w:cs="Arial"/>
          <w:sz w:val="24"/>
          <w:szCs w:val="24"/>
          <w:lang w:val="es-ES" w:eastAsia="es-MX"/>
        </w:rPr>
        <w:t xml:space="preserve">El tratamiento para la adicción consiste en una serie de intervenciones de ayuda para el adicto estructuradas de tal manera que resultan útiles para promover y apoyar la recuperación de una persona afectada por la adicción hacia una mejor </w:t>
      </w:r>
      <w:hyperlink r:id="rId13" w:history="1">
        <w:r w:rsidRPr="00C50804">
          <w:rPr>
            <w:rFonts w:ascii="Arial" w:eastAsia="Times New Roman" w:hAnsi="Arial" w:cs="Arial"/>
            <w:sz w:val="24"/>
            <w:szCs w:val="24"/>
            <w:lang w:val="es-ES" w:eastAsia="es-MX"/>
          </w:rPr>
          <w:t>calidad</w:t>
        </w:r>
      </w:hyperlink>
      <w:r w:rsidRPr="00C50804">
        <w:rPr>
          <w:rFonts w:ascii="Arial" w:eastAsia="Times New Roman" w:hAnsi="Arial" w:cs="Arial"/>
          <w:sz w:val="24"/>
          <w:szCs w:val="24"/>
          <w:lang w:val="es-ES" w:eastAsia="es-MX"/>
        </w:rPr>
        <w:t xml:space="preserve"> de vida.</w:t>
      </w:r>
    </w:p>
    <w:p w:rsid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sidRPr="00C50804">
        <w:rPr>
          <w:rFonts w:ascii="Arial" w:eastAsia="Times New Roman" w:hAnsi="Arial" w:cs="Arial"/>
          <w:sz w:val="24"/>
          <w:szCs w:val="24"/>
          <w:lang w:val="es-ES" w:eastAsia="es-MX"/>
        </w:rPr>
        <w:lastRenderedPageBreak/>
        <w:t>Cada persona es un ser humano diferente con distintas situaciones de vida y distintas necesidades. Por esta razón cada tratamiento es individualizado de manera que se adecue lo mejor posible a las características contextuales de cada persona.</w:t>
      </w:r>
      <w:r>
        <w:rPr>
          <w:rFonts w:ascii="Arial" w:eastAsia="Times New Roman" w:hAnsi="Arial" w:cs="Arial"/>
          <w:sz w:val="24"/>
          <w:szCs w:val="24"/>
          <w:lang w:val="es-ES" w:eastAsia="es-MX"/>
        </w:rPr>
        <w:t xml:space="preserve"> </w:t>
      </w:r>
      <w:r w:rsidRPr="00C50804">
        <w:rPr>
          <w:rFonts w:ascii="Arial" w:eastAsia="Times New Roman" w:hAnsi="Arial" w:cs="Arial"/>
          <w:sz w:val="24"/>
          <w:szCs w:val="24"/>
          <w:lang w:val="es-ES" w:eastAsia="es-MX"/>
        </w:rPr>
        <w:t xml:space="preserve">Aparejar la persona que va a tratarse con el tratamiento adecuado es un factor clave en el </w:t>
      </w:r>
      <w:hyperlink r:id="rId14" w:history="1">
        <w:r w:rsidRPr="00C50804">
          <w:rPr>
            <w:rFonts w:ascii="Arial" w:eastAsia="Times New Roman" w:hAnsi="Arial" w:cs="Arial"/>
            <w:sz w:val="24"/>
            <w:szCs w:val="24"/>
            <w:lang w:val="es-ES" w:eastAsia="es-MX"/>
          </w:rPr>
          <w:t>éxito</w:t>
        </w:r>
      </w:hyperlink>
      <w:r w:rsidRPr="00C50804">
        <w:rPr>
          <w:rFonts w:ascii="Arial" w:eastAsia="Times New Roman" w:hAnsi="Arial" w:cs="Arial"/>
          <w:sz w:val="24"/>
          <w:szCs w:val="24"/>
          <w:lang w:val="es-ES" w:eastAsia="es-MX"/>
        </w:rPr>
        <w:t xml:space="preserve"> final del tratamiento</w:t>
      </w:r>
    </w:p>
    <w:p w:rsid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Pr>
          <w:rFonts w:ascii="Arial" w:eastAsia="Times New Roman" w:hAnsi="Arial" w:cs="Arial"/>
          <w:sz w:val="24"/>
          <w:szCs w:val="24"/>
          <w:lang w:val="es-ES" w:eastAsia="es-MX"/>
        </w:rPr>
        <w:t>Nombre de algunos lugares de rehabilitación:</w:t>
      </w:r>
    </w:p>
    <w:p w:rsid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Pr>
          <w:rFonts w:ascii="Arial" w:eastAsia="Times New Roman" w:hAnsi="Arial" w:cs="Arial"/>
          <w:sz w:val="24"/>
          <w:szCs w:val="24"/>
          <w:lang w:val="es-ES" w:eastAsia="es-MX"/>
        </w:rPr>
        <w:t>Centro de rehabilitación el paraíso</w:t>
      </w:r>
    </w:p>
    <w:p w:rsid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Pr>
          <w:rFonts w:ascii="Arial" w:eastAsia="Times New Roman" w:hAnsi="Arial" w:cs="Arial"/>
          <w:sz w:val="24"/>
          <w:szCs w:val="24"/>
          <w:lang w:val="es-ES" w:eastAsia="es-MX"/>
        </w:rPr>
        <w:t>Centro de rehabilitación fortaleza</w:t>
      </w:r>
    </w:p>
    <w:p w:rsid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r>
        <w:rPr>
          <w:rFonts w:ascii="Arial" w:eastAsia="Times New Roman" w:hAnsi="Arial" w:cs="Arial"/>
          <w:sz w:val="24"/>
          <w:szCs w:val="24"/>
          <w:lang w:val="es-ES" w:eastAsia="es-MX"/>
        </w:rPr>
        <w:t>Centro de rehabilitación  monte fénix</w:t>
      </w:r>
    </w:p>
    <w:p w:rsid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p>
    <w:p w:rsidR="00C50804" w:rsidRDefault="00C50804" w:rsidP="00C50804">
      <w:pPr>
        <w:shd w:val="clear" w:color="auto" w:fill="FFFFFF"/>
        <w:spacing w:before="135" w:after="135" w:line="270" w:lineRule="atLeast"/>
        <w:jc w:val="both"/>
        <w:rPr>
          <w:rFonts w:ascii="Arial" w:eastAsia="Times New Roman" w:hAnsi="Arial" w:cs="Arial"/>
          <w:b/>
          <w:sz w:val="24"/>
          <w:szCs w:val="24"/>
          <w:lang w:val="es-ES" w:eastAsia="es-MX"/>
        </w:rPr>
      </w:pPr>
      <w:r w:rsidRPr="00C50804">
        <w:rPr>
          <w:rFonts w:ascii="Arial" w:eastAsia="Times New Roman" w:hAnsi="Arial" w:cs="Arial"/>
          <w:b/>
          <w:sz w:val="24"/>
          <w:szCs w:val="24"/>
          <w:lang w:val="es-ES" w:eastAsia="es-MX"/>
        </w:rPr>
        <w:t>Campamentos:</w:t>
      </w:r>
    </w:p>
    <w:p w:rsidR="00C50804" w:rsidRPr="009B3786" w:rsidRDefault="00C50804" w:rsidP="00C50804">
      <w:pPr>
        <w:shd w:val="clear" w:color="auto" w:fill="FFFFFF"/>
        <w:spacing w:before="135" w:after="135" w:line="270" w:lineRule="atLeast"/>
        <w:jc w:val="both"/>
        <w:rPr>
          <w:rFonts w:ascii="Arial" w:hAnsi="Arial" w:cs="Arial"/>
          <w:bCs/>
          <w:sz w:val="24"/>
          <w:szCs w:val="24"/>
          <w:lang w:val="es-ES"/>
        </w:rPr>
      </w:pPr>
      <w:r w:rsidRPr="009B3786">
        <w:rPr>
          <w:rFonts w:ascii="Arial" w:hAnsi="Arial" w:cs="Arial"/>
          <w:bCs/>
          <w:sz w:val="24"/>
          <w:szCs w:val="24"/>
          <w:lang w:val="es-ES"/>
        </w:rPr>
        <w:t>Un campamento educativo es una experiencia de vida en la naturaleza, realizada por un grupo infantil o juvenil</w:t>
      </w:r>
      <w:r w:rsidR="009B3786" w:rsidRPr="009B3786">
        <w:rPr>
          <w:rFonts w:ascii="Arial" w:hAnsi="Arial" w:cs="Arial"/>
          <w:bCs/>
          <w:sz w:val="24"/>
          <w:szCs w:val="24"/>
          <w:lang w:val="es-ES"/>
        </w:rPr>
        <w:t xml:space="preserve"> y de adultos  </w:t>
      </w:r>
      <w:r w:rsidRPr="009B3786">
        <w:rPr>
          <w:rFonts w:ascii="Arial" w:hAnsi="Arial" w:cs="Arial"/>
          <w:bCs/>
          <w:sz w:val="24"/>
          <w:szCs w:val="24"/>
          <w:lang w:val="es-ES"/>
        </w:rPr>
        <w:t xml:space="preserve"> organizada y dirigida por educadores, para ayudar al perfeccionamiento integral de los componentes de esa comunidad, en un clima caracterizado por la alegría y el espíritu de cooperación, despreciando la comodidad y el confort, aunque sin escatimar las necesarias garantías para la seguridad y la salud física y espiritual del grupo.</w:t>
      </w: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r w:rsidRPr="009B3786">
        <w:rPr>
          <w:rFonts w:ascii="Arial" w:hAnsi="Arial" w:cs="Arial"/>
          <w:bCs/>
          <w:sz w:val="24"/>
          <w:szCs w:val="24"/>
          <w:lang w:val="es-ES"/>
        </w:rPr>
        <w:t>Ejemplo de campamento: UNIVERSIDAD GUADALAJARA LAMAR. Se realiza  para los alumnos de segundo grado de todas las carreras con el fin de que se conozcan y se integren con sus demás compañeros.</w:t>
      </w: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r w:rsidRPr="009B3786">
        <w:rPr>
          <w:rFonts w:ascii="Arial" w:hAnsi="Arial" w:cs="Arial"/>
          <w:bCs/>
          <w:sz w:val="24"/>
          <w:szCs w:val="24"/>
          <w:lang w:val="es-ES"/>
        </w:rPr>
        <w:t xml:space="preserve">Campamentos de verano: </w:t>
      </w:r>
    </w:p>
    <w:p w:rsidR="009B3786" w:rsidRPr="009B3786" w:rsidRDefault="009B3786" w:rsidP="00C50804">
      <w:pPr>
        <w:shd w:val="clear" w:color="auto" w:fill="FFFFFF"/>
        <w:spacing w:before="135" w:after="135" w:line="270" w:lineRule="atLeast"/>
        <w:jc w:val="both"/>
        <w:rPr>
          <w:rFonts w:ascii="Arial" w:hAnsi="Arial" w:cs="Arial"/>
          <w:bCs/>
          <w:sz w:val="24"/>
          <w:szCs w:val="24"/>
          <w:lang w:val="es-ES"/>
        </w:rPr>
      </w:pPr>
      <w:r w:rsidRPr="009B3786">
        <w:rPr>
          <w:rFonts w:ascii="Arial" w:hAnsi="Arial" w:cs="Arial"/>
          <w:bCs/>
          <w:sz w:val="24"/>
          <w:szCs w:val="24"/>
          <w:lang w:val="es-ES"/>
        </w:rPr>
        <w:t xml:space="preserve">ACAMPOLIS: recreativos para padres o incluso para niños </w:t>
      </w:r>
    </w:p>
    <w:p w:rsidR="009B3786" w:rsidRPr="009B3786" w:rsidRDefault="009B3786" w:rsidP="009B3786">
      <w:pPr>
        <w:shd w:val="clear" w:color="auto" w:fill="FFFFFF"/>
        <w:spacing w:before="135" w:after="135" w:line="270" w:lineRule="atLeast"/>
        <w:rPr>
          <w:rFonts w:ascii="Arial" w:hAnsi="Arial" w:cs="Arial"/>
          <w:sz w:val="24"/>
          <w:szCs w:val="24"/>
        </w:rPr>
      </w:pPr>
      <w:proofErr w:type="spellStart"/>
      <w:r w:rsidRPr="009B3786">
        <w:rPr>
          <w:rFonts w:ascii="Arial" w:hAnsi="Arial" w:cs="Arial"/>
          <w:sz w:val="24"/>
          <w:szCs w:val="24"/>
        </w:rPr>
        <w:t>Acámpolis</w:t>
      </w:r>
      <w:proofErr w:type="spellEnd"/>
      <w:r w:rsidRPr="009B3786">
        <w:rPr>
          <w:rFonts w:ascii="Arial" w:hAnsi="Arial" w:cs="Arial"/>
          <w:sz w:val="24"/>
          <w:szCs w:val="24"/>
        </w:rPr>
        <w:t xml:space="preserve"> es una organización que, a través del juego y actividades recreativas, brinda herramientas para fomentar en el niño o el adolescente una cultura de compromiso y cuidado del medio ambiente.</w:t>
      </w:r>
      <w:r w:rsidRPr="009B3786">
        <w:rPr>
          <w:rFonts w:ascii="Arial" w:hAnsi="Arial" w:cs="Arial"/>
          <w:sz w:val="24"/>
          <w:szCs w:val="24"/>
        </w:rPr>
        <w:br/>
      </w:r>
      <w:r w:rsidRPr="009B3786">
        <w:rPr>
          <w:rFonts w:ascii="Arial" w:hAnsi="Arial" w:cs="Arial"/>
          <w:sz w:val="24"/>
          <w:szCs w:val="24"/>
        </w:rPr>
        <w:br/>
        <w:t>Con talleres y cursos que se llevan a cabo en contacto directo con la naturaleza, se complementan programas educativos de la SEP</w:t>
      </w:r>
    </w:p>
    <w:p w:rsidR="009B3786" w:rsidRPr="009B3786" w:rsidRDefault="009B3786" w:rsidP="009B3786">
      <w:pPr>
        <w:shd w:val="clear" w:color="auto" w:fill="FFFFFF"/>
        <w:spacing w:before="135" w:after="135" w:line="270" w:lineRule="atLeast"/>
        <w:rPr>
          <w:rFonts w:ascii="Arial" w:hAnsi="Arial" w:cs="Arial"/>
          <w:sz w:val="24"/>
          <w:szCs w:val="24"/>
        </w:rPr>
      </w:pPr>
      <w:r w:rsidRPr="009B3786">
        <w:rPr>
          <w:rFonts w:ascii="Arial" w:hAnsi="Arial" w:cs="Arial"/>
          <w:sz w:val="24"/>
          <w:szCs w:val="24"/>
        </w:rPr>
        <w:t xml:space="preserve">Bordan temas como auto cuidado, inteligencia </w:t>
      </w:r>
      <w:proofErr w:type="gramStart"/>
      <w:r w:rsidRPr="009B3786">
        <w:rPr>
          <w:rFonts w:ascii="Arial" w:hAnsi="Arial" w:cs="Arial"/>
          <w:sz w:val="24"/>
          <w:szCs w:val="24"/>
        </w:rPr>
        <w:t>emocional ,trabajo</w:t>
      </w:r>
      <w:proofErr w:type="gramEnd"/>
      <w:r w:rsidRPr="009B3786">
        <w:rPr>
          <w:rFonts w:ascii="Arial" w:hAnsi="Arial" w:cs="Arial"/>
          <w:sz w:val="24"/>
          <w:szCs w:val="24"/>
        </w:rPr>
        <w:t xml:space="preserve"> colaborativo.</w:t>
      </w:r>
    </w:p>
    <w:p w:rsidR="009B3786" w:rsidRPr="009B3786" w:rsidRDefault="009B3786" w:rsidP="009B3786">
      <w:pPr>
        <w:shd w:val="clear" w:color="auto" w:fill="FFFFFF"/>
        <w:spacing w:before="135" w:after="135" w:line="270" w:lineRule="atLeast"/>
        <w:rPr>
          <w:rFonts w:ascii="Arial" w:hAnsi="Arial" w:cs="Arial"/>
          <w:sz w:val="24"/>
          <w:szCs w:val="24"/>
        </w:rPr>
      </w:pPr>
    </w:p>
    <w:p w:rsidR="009B3786" w:rsidRPr="009B3786" w:rsidRDefault="009B3786" w:rsidP="009B3786">
      <w:pPr>
        <w:shd w:val="clear" w:color="auto" w:fill="FFFFFF"/>
        <w:spacing w:before="135" w:after="135" w:line="270" w:lineRule="atLeast"/>
        <w:rPr>
          <w:rFonts w:ascii="Arial" w:eastAsia="Times New Roman" w:hAnsi="Arial" w:cs="Arial"/>
          <w:sz w:val="24"/>
          <w:szCs w:val="24"/>
          <w:lang w:val="es-ES" w:eastAsia="es-MX"/>
        </w:rPr>
      </w:pPr>
    </w:p>
    <w:p w:rsidR="00C50804" w:rsidRPr="00C50804" w:rsidRDefault="00C50804" w:rsidP="00C50804">
      <w:pPr>
        <w:shd w:val="clear" w:color="auto" w:fill="FFFFFF"/>
        <w:spacing w:before="135" w:after="135" w:line="270" w:lineRule="atLeast"/>
        <w:jc w:val="both"/>
        <w:rPr>
          <w:rFonts w:ascii="Arial" w:eastAsia="Times New Roman" w:hAnsi="Arial" w:cs="Arial"/>
          <w:sz w:val="24"/>
          <w:szCs w:val="24"/>
          <w:lang w:val="es-ES" w:eastAsia="es-MX"/>
        </w:rPr>
      </w:pPr>
    </w:p>
    <w:p w:rsidR="00C50804" w:rsidRDefault="009B3786" w:rsidP="00C50804">
      <w:pPr>
        <w:jc w:val="both"/>
        <w:rPr>
          <w:rFonts w:ascii="Arial" w:hAnsi="Arial" w:cs="Arial"/>
          <w:b/>
          <w:sz w:val="24"/>
          <w:szCs w:val="24"/>
          <w:lang w:val="es-ES"/>
        </w:rPr>
      </w:pPr>
      <w:commentRangeStart w:id="37"/>
      <w:r>
        <w:rPr>
          <w:rFonts w:ascii="Arial" w:hAnsi="Arial" w:cs="Arial"/>
          <w:b/>
          <w:sz w:val="24"/>
          <w:szCs w:val="24"/>
          <w:lang w:val="es-ES"/>
        </w:rPr>
        <w:t>Bibliografía:</w:t>
      </w:r>
    </w:p>
    <w:p w:rsidR="009B3786" w:rsidRPr="009B3786" w:rsidRDefault="00CE2E91" w:rsidP="009B3786">
      <w:hyperlink r:id="rId15" w:history="1">
        <w:r w:rsidR="009B3786" w:rsidRPr="009B3786">
          <w:rPr>
            <w:color w:val="0000FF" w:themeColor="hyperlink"/>
            <w:u w:val="single"/>
          </w:rPr>
          <w:t>http://www.unesco.org.uy/mab/fileadmin/educacion/Revisi%C3%B3n%20del%20Concepto%20de%20EduNoFormal%20-%20JFIT.pdf</w:t>
        </w:r>
      </w:hyperlink>
    </w:p>
    <w:p w:rsidR="009B3786" w:rsidRPr="009B3786" w:rsidRDefault="00CE2E91" w:rsidP="009B3786">
      <w:hyperlink r:id="rId16" w:history="1">
        <w:r w:rsidR="009B3786" w:rsidRPr="009B3786">
          <w:rPr>
            <w:color w:val="0000FF" w:themeColor="hyperlink"/>
            <w:u w:val="single"/>
          </w:rPr>
          <w:t>http://www.iiz-dvv.de/index.php?article_id=639&amp;clang=3</w:t>
        </w:r>
      </w:hyperlink>
    </w:p>
    <w:p w:rsidR="009B3786" w:rsidRDefault="009B3786" w:rsidP="009B3786">
      <w:pPr>
        <w:jc w:val="both"/>
        <w:rPr>
          <w:rFonts w:ascii="Arial" w:hAnsi="Arial" w:cs="Arial"/>
          <w:i/>
          <w:iCs/>
        </w:rPr>
      </w:pPr>
      <w:r w:rsidRPr="009B3786">
        <w:rPr>
          <w:rFonts w:ascii="Arial" w:hAnsi="Arial" w:cs="Arial"/>
          <w:i/>
          <w:iCs/>
        </w:rPr>
        <w:t xml:space="preserve">ecoblog.com.mx › </w:t>
      </w:r>
      <w:hyperlink r:id="rId17" w:history="1">
        <w:proofErr w:type="spellStart"/>
        <w:r w:rsidRPr="009B3786">
          <w:rPr>
            <w:rFonts w:ascii="Arial" w:hAnsi="Arial" w:cs="Arial"/>
            <w:i/>
            <w:iCs/>
            <w:color w:val="1122CC"/>
          </w:rPr>
          <w:t>Cristian's</w:t>
        </w:r>
        <w:proofErr w:type="spellEnd"/>
        <w:r w:rsidRPr="009B3786">
          <w:rPr>
            <w:rFonts w:ascii="Arial" w:hAnsi="Arial" w:cs="Arial"/>
            <w:i/>
            <w:iCs/>
            <w:color w:val="1122CC"/>
          </w:rPr>
          <w:t xml:space="preserve"> Post</w:t>
        </w:r>
      </w:hyperlink>
    </w:p>
    <w:p w:rsidR="009B3786" w:rsidRPr="009B3786" w:rsidRDefault="009B3786" w:rsidP="009B3786">
      <w:pPr>
        <w:spacing w:before="150"/>
        <w:rPr>
          <w:rFonts w:ascii="Arial" w:eastAsia="Times New Roman" w:hAnsi="Arial" w:cs="Arial"/>
          <w:sz w:val="24"/>
          <w:szCs w:val="24"/>
          <w:lang w:eastAsia="es-MX"/>
        </w:rPr>
      </w:pPr>
      <w:r w:rsidRPr="009B3786">
        <w:rPr>
          <w:rFonts w:ascii="Arial" w:hAnsi="Arial" w:cs="Arial"/>
          <w:i/>
          <w:iCs/>
          <w:sz w:val="24"/>
          <w:szCs w:val="24"/>
        </w:rPr>
        <w:t>Libro:</w:t>
      </w:r>
      <w:r w:rsidRPr="009B3786">
        <w:rPr>
          <w:rFonts w:ascii="Arial" w:eastAsia="Times New Roman" w:hAnsi="Arial" w:cs="Arial"/>
          <w:b/>
          <w:bCs/>
          <w:sz w:val="24"/>
          <w:szCs w:val="24"/>
          <w:lang w:eastAsia="es-MX"/>
        </w:rPr>
        <w:t xml:space="preserve"> Título del libro:</w:t>
      </w:r>
      <w:r w:rsidRPr="009B3786">
        <w:rPr>
          <w:rFonts w:ascii="Arial" w:eastAsia="Times New Roman" w:hAnsi="Arial" w:cs="Arial"/>
          <w:sz w:val="24"/>
          <w:szCs w:val="24"/>
          <w:lang w:eastAsia="es-MX"/>
        </w:rPr>
        <w:t xml:space="preserve"> Educación No Formal Y Educación Popular </w:t>
      </w:r>
    </w:p>
    <w:p w:rsidR="009B3786" w:rsidRPr="009B3786" w:rsidRDefault="009B3786" w:rsidP="009B3786">
      <w:pPr>
        <w:spacing w:before="150" w:after="75" w:line="240" w:lineRule="auto"/>
        <w:rPr>
          <w:rFonts w:ascii="Arial" w:eastAsia="Times New Roman" w:hAnsi="Arial" w:cs="Arial"/>
          <w:sz w:val="24"/>
          <w:szCs w:val="24"/>
          <w:lang w:eastAsia="es-MX"/>
        </w:rPr>
      </w:pPr>
      <w:r w:rsidRPr="009B3786">
        <w:rPr>
          <w:rFonts w:ascii="Arial" w:eastAsia="Times New Roman" w:hAnsi="Arial" w:cs="Arial"/>
          <w:b/>
          <w:bCs/>
          <w:sz w:val="24"/>
          <w:szCs w:val="24"/>
          <w:lang w:eastAsia="es-MX"/>
        </w:rPr>
        <w:t xml:space="preserve">Autor: </w:t>
      </w:r>
      <w:r w:rsidR="002852CF">
        <w:rPr>
          <w:rFonts w:ascii="Arial" w:eastAsia="Times New Roman" w:hAnsi="Arial" w:cs="Arial"/>
          <w:sz w:val="24"/>
          <w:szCs w:val="24"/>
          <w:lang w:eastAsia="es-MX"/>
        </w:rPr>
        <w:t xml:space="preserve">Mariño German. Editorial </w:t>
      </w:r>
      <w:proofErr w:type="spellStart"/>
      <w:r w:rsidR="002852CF">
        <w:rPr>
          <w:rFonts w:ascii="Arial" w:eastAsia="Times New Roman" w:hAnsi="Arial" w:cs="Arial"/>
          <w:sz w:val="24"/>
          <w:szCs w:val="24"/>
          <w:lang w:eastAsia="es-MX"/>
        </w:rPr>
        <w:t>popurra</w:t>
      </w:r>
      <w:proofErr w:type="spellEnd"/>
      <w:r w:rsidR="002852CF">
        <w:rPr>
          <w:rFonts w:ascii="Arial" w:eastAsia="Times New Roman" w:hAnsi="Arial" w:cs="Arial"/>
          <w:sz w:val="24"/>
          <w:szCs w:val="24"/>
          <w:lang w:eastAsia="es-MX"/>
        </w:rPr>
        <w:t>.</w:t>
      </w:r>
    </w:p>
    <w:p w:rsidR="009B3786" w:rsidRDefault="009B3786" w:rsidP="009B3786">
      <w:pPr>
        <w:jc w:val="both"/>
        <w:rPr>
          <w:rFonts w:ascii="Arial" w:hAnsi="Arial" w:cs="Arial"/>
          <w:b/>
          <w:sz w:val="24"/>
          <w:szCs w:val="24"/>
          <w:lang w:val="es-ES"/>
        </w:rPr>
      </w:pPr>
    </w:p>
    <w:p w:rsidR="002852CF" w:rsidRPr="002852CF" w:rsidRDefault="002852CF" w:rsidP="002852CF">
      <w:pPr>
        <w:pBdr>
          <w:bottom w:val="single" w:sz="6" w:space="4" w:color="C6C5C5"/>
        </w:pBdr>
        <w:shd w:val="clear" w:color="auto" w:fill="FFFFFF"/>
        <w:spacing w:before="300" w:after="165"/>
        <w:outlineLvl w:val="4"/>
        <w:rPr>
          <w:rFonts w:ascii="Verdana" w:eastAsia="Times New Roman" w:hAnsi="Verdana" w:cs="Times New Roman"/>
          <w:b/>
          <w:bCs/>
          <w:color w:val="464241"/>
          <w:sz w:val="18"/>
          <w:szCs w:val="18"/>
          <w:lang w:eastAsia="es-MX"/>
        </w:rPr>
      </w:pPr>
      <w:r w:rsidRPr="002852CF">
        <w:rPr>
          <w:rFonts w:ascii="Arial" w:hAnsi="Arial" w:cs="Arial"/>
          <w:sz w:val="24"/>
          <w:szCs w:val="24"/>
          <w:lang w:val="es-ES"/>
        </w:rPr>
        <w:t>L</w:t>
      </w:r>
      <w:r>
        <w:rPr>
          <w:rFonts w:ascii="Arial" w:hAnsi="Arial" w:cs="Arial"/>
          <w:sz w:val="24"/>
          <w:szCs w:val="24"/>
          <w:lang w:val="es-ES"/>
        </w:rPr>
        <w:t>ibro</w:t>
      </w:r>
    </w:p>
    <w:p w:rsidR="002852CF" w:rsidRPr="002852CF" w:rsidRDefault="00CE2E91" w:rsidP="002852CF">
      <w:pPr>
        <w:shd w:val="clear" w:color="auto" w:fill="FFFFFF"/>
        <w:spacing w:after="0" w:line="240" w:lineRule="auto"/>
        <w:rPr>
          <w:rFonts w:ascii="Arial" w:eastAsia="Times New Roman" w:hAnsi="Arial" w:cs="Arial"/>
          <w:sz w:val="24"/>
          <w:szCs w:val="24"/>
          <w:lang w:eastAsia="es-MX"/>
        </w:rPr>
      </w:pPr>
      <w:hyperlink r:id="rId18" w:tgtFrame="_blank" w:history="1">
        <w:r w:rsidR="002852CF" w:rsidRPr="002852CF">
          <w:rPr>
            <w:rFonts w:ascii="Arial" w:eastAsia="Times New Roman" w:hAnsi="Arial" w:cs="Arial"/>
            <w:b/>
            <w:bCs/>
            <w:sz w:val="24"/>
            <w:szCs w:val="24"/>
            <w:lang w:eastAsia="es-MX"/>
          </w:rPr>
          <w:t>Educación no formal</w:t>
        </w:r>
      </w:hyperlink>
    </w:p>
    <w:p w:rsidR="002852CF" w:rsidRDefault="002852CF" w:rsidP="002852CF">
      <w:pPr>
        <w:shd w:val="clear" w:color="auto" w:fill="FFFFFF"/>
        <w:spacing w:after="0" w:line="240" w:lineRule="auto"/>
        <w:rPr>
          <w:rFonts w:ascii="Arial" w:eastAsia="Times New Roman" w:hAnsi="Arial" w:cs="Arial"/>
          <w:sz w:val="24"/>
          <w:szCs w:val="24"/>
          <w:lang w:eastAsia="es-MX"/>
        </w:rPr>
      </w:pPr>
      <w:r w:rsidRPr="002852CF">
        <w:rPr>
          <w:rFonts w:ascii="Arial" w:eastAsia="Times New Roman" w:hAnsi="Arial" w:cs="Arial"/>
          <w:sz w:val="24"/>
          <w:szCs w:val="24"/>
          <w:lang w:eastAsia="es-MX"/>
        </w:rPr>
        <w:t xml:space="preserve">Jaume Zarazona López | Antoni J. Colom </w:t>
      </w:r>
      <w:proofErr w:type="spellStart"/>
      <w:r w:rsidRPr="002852CF">
        <w:rPr>
          <w:rFonts w:ascii="Arial" w:eastAsia="Times New Roman" w:hAnsi="Arial" w:cs="Arial"/>
          <w:sz w:val="24"/>
          <w:szCs w:val="24"/>
          <w:lang w:eastAsia="es-MX"/>
        </w:rPr>
        <w:t>Cañellas</w:t>
      </w:r>
      <w:proofErr w:type="spellEnd"/>
      <w:r w:rsidRPr="002852CF">
        <w:rPr>
          <w:rFonts w:ascii="Arial" w:eastAsia="Times New Roman" w:hAnsi="Arial" w:cs="Arial"/>
          <w:sz w:val="24"/>
          <w:szCs w:val="24"/>
          <w:lang w:eastAsia="es-MX"/>
        </w:rPr>
        <w:t xml:space="preserve"> | Gonzalo Vázquez </w:t>
      </w:r>
      <w:proofErr w:type="spellStart"/>
      <w:r w:rsidRPr="002852CF">
        <w:rPr>
          <w:rFonts w:ascii="Arial" w:eastAsia="Times New Roman" w:hAnsi="Arial" w:cs="Arial"/>
          <w:sz w:val="24"/>
          <w:szCs w:val="24"/>
          <w:lang w:eastAsia="es-MX"/>
        </w:rPr>
        <w:t>Gómez</w:t>
      </w:r>
      <w:r>
        <w:rPr>
          <w:rFonts w:ascii="Arial" w:eastAsia="Times New Roman" w:hAnsi="Arial" w:cs="Arial"/>
          <w:sz w:val="24"/>
          <w:szCs w:val="24"/>
          <w:lang w:eastAsia="es-MX"/>
        </w:rPr>
        <w:t>.edit.Santillana</w:t>
      </w:r>
      <w:commentRangeEnd w:id="37"/>
      <w:proofErr w:type="spellEnd"/>
      <w:r w:rsidR="009D0190">
        <w:rPr>
          <w:rStyle w:val="Refdecomentario"/>
        </w:rPr>
        <w:commentReference w:id="37"/>
      </w: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Default="002852CF" w:rsidP="002852CF">
      <w:pPr>
        <w:shd w:val="clear" w:color="auto" w:fill="FFFFFF"/>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CONCLUSION:</w:t>
      </w:r>
    </w:p>
    <w:p w:rsidR="00CE2E91" w:rsidRDefault="00CE2E91" w:rsidP="002852CF">
      <w:pPr>
        <w:shd w:val="clear" w:color="auto" w:fill="FFFFFF"/>
        <w:spacing w:after="0" w:line="240" w:lineRule="auto"/>
        <w:rPr>
          <w:rFonts w:ascii="Arial" w:eastAsia="Times New Roman" w:hAnsi="Arial" w:cs="Arial"/>
          <w:sz w:val="24"/>
          <w:szCs w:val="24"/>
          <w:lang w:eastAsia="es-MX"/>
        </w:rPr>
      </w:pPr>
      <w:ins w:id="38" w:author="Ana Maritza Vega Jauregui" w:date="2011-10-24T20:20:00Z">
        <w:r>
          <w:rPr>
            <w:rFonts w:ascii="Arial" w:eastAsia="Times New Roman" w:hAnsi="Arial" w:cs="Arial"/>
            <w:sz w:val="24"/>
            <w:szCs w:val="24"/>
            <w:lang w:eastAsia="es-MX"/>
          </w:rPr>
          <w:t xml:space="preserve">Cuida la ortografía de esta parte </w:t>
        </w:r>
      </w:ins>
    </w:p>
    <w:p w:rsidR="002852CF" w:rsidRDefault="002852CF" w:rsidP="002852CF">
      <w:pPr>
        <w:shd w:val="clear" w:color="auto" w:fill="FFFFFF"/>
        <w:spacing w:after="0" w:line="240" w:lineRule="auto"/>
        <w:rPr>
          <w:rFonts w:ascii="Arial" w:eastAsia="Times New Roman" w:hAnsi="Arial" w:cs="Arial"/>
          <w:sz w:val="24"/>
          <w:szCs w:val="24"/>
          <w:lang w:eastAsia="es-MX"/>
        </w:rPr>
      </w:pPr>
    </w:p>
    <w:p w:rsidR="002852CF" w:rsidRPr="00CE2E91" w:rsidRDefault="002852CF" w:rsidP="00CE2E91">
      <w:pPr>
        <w:rPr>
          <w:rPrChange w:id="39" w:author="Ana Maritza Vega Jauregui" w:date="2011-10-24T20:17:00Z">
            <w:rPr>
              <w:lang w:eastAsia="es-MX"/>
            </w:rPr>
          </w:rPrChange>
        </w:rPr>
        <w:pPrChange w:id="40" w:author="Ana Maritza Vega Jauregui" w:date="2011-10-24T20:17:00Z">
          <w:pPr>
            <w:shd w:val="clear" w:color="auto" w:fill="FFFFFF"/>
            <w:spacing w:after="0" w:line="240" w:lineRule="auto"/>
            <w:jc w:val="both"/>
          </w:pPr>
        </w:pPrChange>
      </w:pPr>
      <w:r w:rsidRPr="00CE2E91">
        <w:rPr>
          <w:rPrChange w:id="41" w:author="Ana Maritza Vega Jauregui" w:date="2011-10-24T20:17:00Z">
            <w:rPr>
              <w:lang w:eastAsia="es-MX"/>
            </w:rPr>
          </w:rPrChange>
        </w:rPr>
        <w:t>PARA CONCLUIR  LA EDUCACION NO FORMAL TIENE QUE ESTAR EN CONSTANTE DESARROLLO EVOLUCIONANDO DEACUERDO A NUESTRO CONTEXTO SOCIAL DESDE LA CULTURA</w:t>
      </w:r>
      <w:ins w:id="42" w:author="Ana Maritza Vega Jauregui" w:date="2011-10-24T20:16:00Z">
        <w:r w:rsidR="009D0190" w:rsidRPr="00CE2E91">
          <w:rPr>
            <w:rPrChange w:id="43" w:author="Ana Maritza Vega Jauregui" w:date="2011-10-24T20:17:00Z">
              <w:rPr>
                <w:lang w:eastAsia="es-MX"/>
              </w:rPr>
            </w:rPrChange>
          </w:rPr>
          <w:t>,</w:t>
        </w:r>
      </w:ins>
      <w:r w:rsidRPr="00CE2E91">
        <w:rPr>
          <w:rPrChange w:id="44" w:author="Ana Maritza Vega Jauregui" w:date="2011-10-24T20:17:00Z">
            <w:rPr>
              <w:lang w:eastAsia="es-MX"/>
            </w:rPr>
          </w:rPrChange>
        </w:rPr>
        <w:t xml:space="preserve"> A NUESTRO NIVEL ECONOMICO Y ADAPTARSE A LAS NECESIDADES DE LA  POBLACION.CREO QUE DEBEMOS INVOLUCRARNOS MAS CON LAS PERSONAS QUE NO TIENEN ESTUDIO PARA FACILITAR ENSEÑANZAS DE APRENDIZAJE DE UNA MANERA FACIL Y </w:t>
      </w:r>
      <w:proofErr w:type="spellStart"/>
      <w:r w:rsidRPr="00CE2E91">
        <w:rPr>
          <w:rPrChange w:id="45" w:author="Ana Maritza Vega Jauregui" w:date="2011-10-24T20:17:00Z">
            <w:rPr>
              <w:lang w:eastAsia="es-MX"/>
            </w:rPr>
          </w:rPrChange>
        </w:rPr>
        <w:t>SENSILLA.</w:t>
      </w:r>
      <w:ins w:id="46" w:author="Ana Maritza Vega Jauregui" w:date="2011-10-24T20:16:00Z">
        <w:r w:rsidR="009D0190" w:rsidRPr="00CE2E91">
          <w:rPr>
            <w:rPrChange w:id="47" w:author="Ana Maritza Vega Jauregui" w:date="2011-10-24T20:17:00Z">
              <w:rPr>
                <w:lang w:eastAsia="es-MX"/>
              </w:rPr>
            </w:rPrChange>
          </w:rPr>
          <w:t>solo</w:t>
        </w:r>
        <w:proofErr w:type="spellEnd"/>
        <w:r w:rsidR="009D0190" w:rsidRPr="00CE2E91">
          <w:rPr>
            <w:rPrChange w:id="48" w:author="Ana Maritza Vega Jauregui" w:date="2011-10-24T20:17:00Z">
              <w:rPr>
                <w:lang w:eastAsia="es-MX"/>
              </w:rPr>
            </w:rPrChange>
          </w:rPr>
          <w:t xml:space="preserve"> para las que no tienen estudio.</w:t>
        </w:r>
      </w:ins>
    </w:p>
    <w:p w:rsidR="002852CF" w:rsidRPr="00CE2E91" w:rsidRDefault="002852CF" w:rsidP="00CE2E91">
      <w:pPr>
        <w:rPr>
          <w:rPrChange w:id="49" w:author="Ana Maritza Vega Jauregui" w:date="2011-10-24T20:17:00Z">
            <w:rPr>
              <w:lang w:eastAsia="es-MX"/>
            </w:rPr>
          </w:rPrChange>
        </w:rPr>
        <w:pPrChange w:id="50" w:author="Ana Maritza Vega Jauregui" w:date="2011-10-24T20:17:00Z">
          <w:pPr>
            <w:shd w:val="clear" w:color="auto" w:fill="FFFFFF"/>
            <w:spacing w:after="0" w:line="240" w:lineRule="auto"/>
          </w:pPr>
        </w:pPrChange>
      </w:pPr>
    </w:p>
    <w:p w:rsidR="002852CF" w:rsidRPr="00CE2E91" w:rsidRDefault="002852CF" w:rsidP="00CE2E91">
      <w:pPr>
        <w:rPr>
          <w:rPrChange w:id="51" w:author="Ana Maritza Vega Jauregui" w:date="2011-10-24T20:17:00Z">
            <w:rPr>
              <w:lang w:val="es-ES"/>
            </w:rPr>
          </w:rPrChange>
        </w:rPr>
        <w:pPrChange w:id="52" w:author="Ana Maritza Vega Jauregui" w:date="2011-10-24T20:17:00Z">
          <w:pPr>
            <w:jc w:val="both"/>
          </w:pPr>
        </w:pPrChange>
      </w:pPr>
      <w:r w:rsidRPr="00CE2E91">
        <w:rPr>
          <w:rPrChange w:id="53" w:author="Ana Maritza Vega Jauregui" w:date="2011-10-24T20:17:00Z">
            <w:rPr>
              <w:lang w:val="es-ES"/>
            </w:rPr>
          </w:rPrChange>
        </w:rPr>
        <w:t xml:space="preserve">SI EXISTIERAN MAS PROGRAMAS PARA LA EDUCACION NO FORMAL ELOBJETIVO PRIMORDIAL SERIA FORMAR PERSONAS COMPETITIVAS, CAPACES,  CON SEGURIDAD DENTRO DE SU CONTEXTO ACTUAL DONDE SE NOTARA UN CAMBIO EN TODOS LOS SENTIDOS DESDE LO CULTURAL HASTA EN FORMA PERSONAL. </w:t>
      </w:r>
      <w:r w:rsidR="00E9523B" w:rsidRPr="00CE2E91">
        <w:rPr>
          <w:rPrChange w:id="54" w:author="Ana Maritza Vega Jauregui" w:date="2011-10-24T20:17:00Z">
            <w:rPr>
              <w:lang w:val="es-ES"/>
            </w:rPr>
          </w:rPrChange>
        </w:rPr>
        <w:t xml:space="preserve">ASI TENGA COPETENCIAS BASICAS DE APRENDIZAJE. </w:t>
      </w:r>
    </w:p>
    <w:p w:rsidR="00E9523B" w:rsidRPr="00CE2E91" w:rsidRDefault="00E9523B" w:rsidP="00CE2E91">
      <w:pPr>
        <w:rPr>
          <w:rPrChange w:id="55" w:author="Ana Maritza Vega Jauregui" w:date="2011-10-24T20:17:00Z">
            <w:rPr>
              <w:lang w:val="es-ES"/>
            </w:rPr>
          </w:rPrChange>
        </w:rPr>
        <w:pPrChange w:id="56" w:author="Ana Maritza Vega Jauregui" w:date="2011-10-24T20:17:00Z">
          <w:pPr>
            <w:jc w:val="both"/>
          </w:pPr>
        </w:pPrChange>
      </w:pPr>
      <w:r w:rsidRPr="00CE2E91">
        <w:rPr>
          <w:rPrChange w:id="57" w:author="Ana Maritza Vega Jauregui" w:date="2011-10-24T20:17:00Z">
            <w:rPr>
              <w:lang w:val="es-ES"/>
            </w:rPr>
          </w:rPrChange>
        </w:rPr>
        <w:lastRenderedPageBreak/>
        <w:t>Y VER A LA PERSONA REALIZADO O SATISFECHA DE SUS LOGROS ANTE LAS DEMASPERSONAS.</w:t>
      </w:r>
    </w:p>
    <w:p w:rsidR="00E9523B" w:rsidRPr="00CE2E91" w:rsidRDefault="00CE2E91" w:rsidP="00CE2E91">
      <w:pPr>
        <w:rPr>
          <w:rPrChange w:id="58" w:author="Ana Maritza Vega Jauregui" w:date="2011-10-24T20:17:00Z">
            <w:rPr>
              <w:lang w:val="es-ES"/>
            </w:rPr>
          </w:rPrChange>
        </w:rPr>
        <w:pPrChange w:id="59" w:author="Ana Maritza Vega Jauregui" w:date="2011-10-24T20:17:00Z">
          <w:pPr>
            <w:jc w:val="both"/>
          </w:pPr>
        </w:pPrChange>
      </w:pPr>
      <w:r>
        <w:t xml:space="preserve">Así </w:t>
      </w:r>
      <w:r w:rsidR="00E9523B" w:rsidRPr="00CE2E91">
        <w:rPr>
          <w:rPrChange w:id="60" w:author="Ana Maritza Vega Jauregui" w:date="2011-10-24T20:17:00Z">
            <w:rPr>
              <w:lang w:val="es-ES"/>
            </w:rPr>
          </w:rPrChange>
        </w:rPr>
        <w:t xml:space="preserve"> NO SE TRUNCA  LA NECESIDAD DE QUE EXISTIERAN PROGRAMA PARA LA EDUCACION DE UN ADULTO .UNA DIFICULTAD DE ESTO ES LA EDAD YA QUE TIENEN MAYOR DIFICULTAD PARA APRENDER Y SU DESARROLLO COGNITIVO. </w:t>
      </w:r>
    </w:p>
    <w:p w:rsidR="00E9523B" w:rsidRPr="00CE2E91" w:rsidRDefault="00E9523B" w:rsidP="00CE2E91">
      <w:pPr>
        <w:rPr>
          <w:rPrChange w:id="61" w:author="Ana Maritza Vega Jauregui" w:date="2011-10-24T20:17:00Z">
            <w:rPr>
              <w:lang w:val="es-ES"/>
            </w:rPr>
          </w:rPrChange>
        </w:rPr>
        <w:pPrChange w:id="62" w:author="Ana Maritza Vega Jauregui" w:date="2011-10-24T20:17:00Z">
          <w:pPr>
            <w:jc w:val="both"/>
          </w:pPr>
        </w:pPrChange>
      </w:pPr>
      <w:r w:rsidRPr="00CE2E91">
        <w:rPr>
          <w:rPrChange w:id="63" w:author="Ana Maritza Vega Jauregui" w:date="2011-10-24T20:17:00Z">
            <w:rPr>
              <w:lang w:val="es-ES"/>
            </w:rPr>
          </w:rPrChange>
        </w:rPr>
        <w:t>OTRA DIFICULTAD ES QUE NO EXISTE UN AMPLIO CONOCIMIENTO DE LA EDUCACION NO FORMAL FUERA DEL MARCO INSTITUCIONAL</w:t>
      </w:r>
      <w:r w:rsidR="00CE2E91">
        <w:t xml:space="preserve"> </w:t>
      </w:r>
      <w:r w:rsidRPr="00CE2E91">
        <w:rPr>
          <w:u w:val="single"/>
          <w:rPrChange w:id="64" w:author="Ana Maritza Vega Jauregui" w:date="2011-10-24T20:17:00Z">
            <w:rPr>
              <w:lang w:val="es-ES"/>
            </w:rPr>
          </w:rPrChange>
        </w:rPr>
        <w:t>YA QUE</w:t>
      </w:r>
      <w:r w:rsidRPr="00CE2E91">
        <w:rPr>
          <w:rPrChange w:id="65" w:author="Ana Maritza Vega Jauregui" w:date="2011-10-24T20:17:00Z">
            <w:rPr>
              <w:lang w:val="es-ES"/>
            </w:rPr>
          </w:rPrChange>
        </w:rPr>
        <w:t xml:space="preserve"> NO SE LE DA EL GRADO DE VALIDEZ COMO EN LA EDUCACION FORMAL  </w:t>
      </w:r>
      <w:commentRangeStart w:id="66"/>
      <w:r w:rsidRPr="00CE2E91">
        <w:rPr>
          <w:u w:val="single"/>
          <w:rPrChange w:id="67" w:author="Ana Maritza Vega Jauregui" w:date="2011-10-24T20:17:00Z">
            <w:rPr>
              <w:lang w:val="es-ES"/>
            </w:rPr>
          </w:rPrChange>
        </w:rPr>
        <w:t>YA QUE</w:t>
      </w:r>
      <w:r w:rsidRPr="00CE2E91">
        <w:rPr>
          <w:rPrChange w:id="68" w:author="Ana Maritza Vega Jauregui" w:date="2011-10-24T20:17:00Z">
            <w:rPr>
              <w:lang w:val="es-ES"/>
            </w:rPr>
          </w:rPrChange>
        </w:rPr>
        <w:t xml:space="preserve"> </w:t>
      </w:r>
      <w:commentRangeEnd w:id="66"/>
      <w:r w:rsidR="00CE2E91">
        <w:rPr>
          <w:rStyle w:val="Refdecomentario"/>
        </w:rPr>
        <w:commentReference w:id="66"/>
      </w:r>
      <w:r w:rsidRPr="00CE2E91">
        <w:rPr>
          <w:rPrChange w:id="69" w:author="Ana Maritza Vega Jauregui" w:date="2011-10-24T20:17:00Z">
            <w:rPr>
              <w:lang w:val="es-ES"/>
            </w:rPr>
          </w:rPrChange>
        </w:rPr>
        <w:t>NO TIENE UNA PLANIFICACION OFICIAL Y UN METODO RIGUROSO A LLEVARSE ACABO.</w:t>
      </w:r>
    </w:p>
    <w:p w:rsidR="00C50804" w:rsidRPr="009B3786" w:rsidRDefault="00C50804" w:rsidP="00C50804">
      <w:pPr>
        <w:jc w:val="both"/>
        <w:rPr>
          <w:rFonts w:ascii="Arial" w:hAnsi="Arial" w:cs="Arial"/>
          <w:sz w:val="24"/>
          <w:szCs w:val="24"/>
        </w:rPr>
      </w:pPr>
    </w:p>
    <w:p w:rsidR="00E52856" w:rsidRPr="009B3786" w:rsidRDefault="00E52856" w:rsidP="00C50804">
      <w:pPr>
        <w:jc w:val="both"/>
        <w:rPr>
          <w:rFonts w:ascii="Arial" w:hAnsi="Arial" w:cs="Arial"/>
          <w:sz w:val="24"/>
          <w:szCs w:val="24"/>
        </w:rPr>
      </w:pPr>
    </w:p>
    <w:p w:rsidR="00E52856" w:rsidRPr="009B3786" w:rsidRDefault="00E52856" w:rsidP="00382AEF">
      <w:pPr>
        <w:jc w:val="both"/>
        <w:rPr>
          <w:rFonts w:ascii="Arial" w:hAnsi="Arial" w:cs="Arial"/>
          <w:sz w:val="24"/>
          <w:szCs w:val="24"/>
        </w:rPr>
      </w:pPr>
    </w:p>
    <w:p w:rsidR="00E30A89" w:rsidRPr="009B3786" w:rsidRDefault="00E30A89">
      <w:pPr>
        <w:rPr>
          <w:rFonts w:ascii="Arial" w:hAnsi="Arial" w:cs="Arial"/>
          <w:sz w:val="24"/>
          <w:szCs w:val="24"/>
        </w:rPr>
      </w:pPr>
    </w:p>
    <w:p w:rsidR="00E30A89" w:rsidRPr="009B3786" w:rsidRDefault="00E30A89">
      <w:pPr>
        <w:rPr>
          <w:rFonts w:ascii="Arial" w:hAnsi="Arial" w:cs="Arial"/>
          <w:sz w:val="24"/>
          <w:szCs w:val="24"/>
        </w:rPr>
      </w:pPr>
    </w:p>
    <w:p w:rsidR="00E30A89" w:rsidRPr="009B3786" w:rsidRDefault="00E30A89">
      <w:pPr>
        <w:rPr>
          <w:rFonts w:ascii="Arial" w:hAnsi="Arial" w:cs="Arial"/>
          <w:sz w:val="24"/>
          <w:szCs w:val="24"/>
        </w:rPr>
      </w:pPr>
    </w:p>
    <w:p w:rsidR="00E30A89" w:rsidRPr="009B3786" w:rsidRDefault="00E30A89">
      <w:pPr>
        <w:rPr>
          <w:rFonts w:ascii="Arial" w:hAnsi="Arial" w:cs="Arial"/>
          <w:sz w:val="24"/>
          <w:szCs w:val="24"/>
        </w:rPr>
      </w:pPr>
    </w:p>
    <w:p w:rsidR="00E30A89" w:rsidRPr="009B3786" w:rsidRDefault="00E30A89">
      <w:pPr>
        <w:rPr>
          <w:rFonts w:ascii="Arial" w:hAnsi="Arial" w:cs="Arial"/>
          <w:sz w:val="24"/>
          <w:szCs w:val="24"/>
        </w:rPr>
      </w:pPr>
    </w:p>
    <w:p w:rsidR="00E30A89" w:rsidRPr="009B3786" w:rsidRDefault="00E30A89">
      <w:pPr>
        <w:rPr>
          <w:rFonts w:ascii="Arial" w:hAnsi="Arial" w:cs="Arial"/>
          <w:sz w:val="24"/>
          <w:szCs w:val="24"/>
        </w:rPr>
      </w:pPr>
    </w:p>
    <w:p w:rsidR="00E30A89" w:rsidRPr="009B3786" w:rsidRDefault="00E30A89">
      <w:pPr>
        <w:rPr>
          <w:rFonts w:ascii="Arial" w:hAnsi="Arial" w:cs="Arial"/>
          <w:sz w:val="24"/>
          <w:szCs w:val="24"/>
        </w:rPr>
      </w:pPr>
    </w:p>
    <w:sectPr w:rsidR="00E30A89" w:rsidRPr="009B3786">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2" w:author="Ana Maritza Vega Jauregui" w:date="2011-10-24T20:09:00Z" w:initials="AMVJ">
    <w:p w:rsidR="009D0190" w:rsidRDefault="009D0190">
      <w:pPr>
        <w:pStyle w:val="Textocomentario"/>
      </w:pPr>
      <w:r>
        <w:rPr>
          <w:rStyle w:val="Refdecomentario"/>
        </w:rPr>
        <w:annotationRef/>
      </w:r>
      <w:r>
        <w:t>No entendí : S</w:t>
      </w:r>
    </w:p>
  </w:comment>
  <w:comment w:id="23" w:author="Ana Maritza Vega Jauregui" w:date="2011-10-24T20:10:00Z" w:initials="AMVJ">
    <w:p w:rsidR="009D0190" w:rsidRDefault="009D0190">
      <w:pPr>
        <w:pStyle w:val="Textocomentario"/>
      </w:pPr>
      <w:r>
        <w:rPr>
          <w:rStyle w:val="Refdecomentario"/>
        </w:rPr>
        <w:annotationRef/>
      </w:r>
      <w:r>
        <w:t xml:space="preserve">Muy bien </w:t>
      </w:r>
      <w:proofErr w:type="spellStart"/>
      <w:r>
        <w:t>or</w:t>
      </w:r>
      <w:proofErr w:type="spellEnd"/>
      <w:r>
        <w:t xml:space="preserve"> la comillas solo falta el autor. </w:t>
      </w:r>
    </w:p>
  </w:comment>
  <w:comment w:id="28" w:author="Ana Maritza Vega Jauregui" w:date="2011-10-24T20:13:00Z" w:initials="AMVJ">
    <w:p w:rsidR="009D0190" w:rsidRDefault="009D0190">
      <w:pPr>
        <w:pStyle w:val="Textocomentario"/>
      </w:pPr>
      <w:r>
        <w:rPr>
          <w:rStyle w:val="Refdecomentario"/>
        </w:rPr>
        <w:annotationRef/>
      </w:r>
      <w:r>
        <w:t xml:space="preserve">no me queda clara de diferencia entre la educación no formal y la informal. </w:t>
      </w:r>
    </w:p>
  </w:comment>
  <w:comment w:id="33" w:author="Ana Maritza Vega Jauregui" w:date="2011-10-24T20:21:00Z" w:initials="AMVJ">
    <w:p w:rsidR="00CE2E91" w:rsidRDefault="00CE2E91">
      <w:pPr>
        <w:pStyle w:val="Textocomentario"/>
      </w:pPr>
      <w:r>
        <w:rPr>
          <w:rStyle w:val="Refdecomentario"/>
        </w:rPr>
        <w:annotationRef/>
      </w:r>
      <w:r>
        <w:t>Muy bien por integrar estos datos</w:t>
      </w:r>
    </w:p>
  </w:comment>
  <w:comment w:id="37" w:author="Ana Maritza Vega Jauregui" w:date="2011-10-24T20:15:00Z" w:initials="AMVJ">
    <w:p w:rsidR="009D0190" w:rsidRDefault="009D0190">
      <w:pPr>
        <w:pStyle w:val="Textocomentario"/>
      </w:pPr>
      <w:r>
        <w:rPr>
          <w:rStyle w:val="Refdecomentario"/>
        </w:rPr>
        <w:annotationRef/>
      </w:r>
      <w:r>
        <w:t xml:space="preserve">Esto va al final </w:t>
      </w:r>
    </w:p>
  </w:comment>
  <w:comment w:id="66" w:author="Ana Maritza Vega Jauregui" w:date="2011-10-24T20:20:00Z" w:initials="AMVJ">
    <w:p w:rsidR="00CE2E91" w:rsidRDefault="00CE2E91">
      <w:pPr>
        <w:pStyle w:val="Textocomentario"/>
      </w:pPr>
      <w:r>
        <w:rPr>
          <w:rStyle w:val="Refdecomentario"/>
        </w:rPr>
        <w:annotationRef/>
      </w:r>
      <w:r>
        <w:t xml:space="preserve">Dos veces en le ismo </w:t>
      </w:r>
      <w:proofErr w:type="spellStart"/>
      <w:r>
        <w:t>parrafo</w:t>
      </w:r>
      <w:proofErr w:type="spell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E91" w:rsidRDefault="00CE2E91" w:rsidP="00CE2E91">
      <w:pPr>
        <w:spacing w:after="0" w:line="240" w:lineRule="auto"/>
      </w:pPr>
      <w:r>
        <w:separator/>
      </w:r>
    </w:p>
  </w:endnote>
  <w:endnote w:type="continuationSeparator" w:id="0">
    <w:p w:rsidR="00CE2E91" w:rsidRDefault="00CE2E91" w:rsidP="00CE2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E91" w:rsidRDefault="00CE2E91" w:rsidP="00CE2E91">
      <w:pPr>
        <w:spacing w:after="0" w:line="240" w:lineRule="auto"/>
      </w:pPr>
      <w:r>
        <w:separator/>
      </w:r>
    </w:p>
  </w:footnote>
  <w:footnote w:type="continuationSeparator" w:id="0">
    <w:p w:rsidR="00CE2E91" w:rsidRDefault="00CE2E91" w:rsidP="00CE2E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FA3568"/>
    <w:multiLevelType w:val="hybridMultilevel"/>
    <w:tmpl w:val="503C7EBE"/>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nsid w:val="3B21103E"/>
    <w:multiLevelType w:val="hybridMultilevel"/>
    <w:tmpl w:val="85AECD92"/>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60990AEE"/>
    <w:multiLevelType w:val="hybridMultilevel"/>
    <w:tmpl w:val="0F0E09CE"/>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nsid w:val="61317038"/>
    <w:multiLevelType w:val="hybridMultilevel"/>
    <w:tmpl w:val="A986E7D6"/>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E96"/>
    <w:rsid w:val="00010F69"/>
    <w:rsid w:val="00122E96"/>
    <w:rsid w:val="002852CF"/>
    <w:rsid w:val="0032293C"/>
    <w:rsid w:val="00382AEF"/>
    <w:rsid w:val="003A4098"/>
    <w:rsid w:val="006D1546"/>
    <w:rsid w:val="006F3DB7"/>
    <w:rsid w:val="00855349"/>
    <w:rsid w:val="00882B61"/>
    <w:rsid w:val="008B26E0"/>
    <w:rsid w:val="009B3786"/>
    <w:rsid w:val="009D0190"/>
    <w:rsid w:val="00A51C49"/>
    <w:rsid w:val="00C50804"/>
    <w:rsid w:val="00CE2E91"/>
    <w:rsid w:val="00E30A89"/>
    <w:rsid w:val="00E52856"/>
    <w:rsid w:val="00E944D1"/>
    <w:rsid w:val="00E9523B"/>
    <w:rsid w:val="00FA0C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944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44D1"/>
    <w:rPr>
      <w:rFonts w:ascii="Tahoma" w:hAnsi="Tahoma" w:cs="Tahoma"/>
      <w:sz w:val="16"/>
      <w:szCs w:val="16"/>
    </w:rPr>
  </w:style>
  <w:style w:type="paragraph" w:styleId="Prrafodelista">
    <w:name w:val="List Paragraph"/>
    <w:basedOn w:val="Normal"/>
    <w:uiPriority w:val="34"/>
    <w:qFormat/>
    <w:rsid w:val="00A51C49"/>
    <w:pPr>
      <w:ind w:left="720"/>
      <w:contextualSpacing/>
    </w:pPr>
  </w:style>
  <w:style w:type="character" w:styleId="Hipervnculo">
    <w:name w:val="Hyperlink"/>
    <w:basedOn w:val="Fuentedeprrafopredeter"/>
    <w:uiPriority w:val="99"/>
    <w:semiHidden/>
    <w:unhideWhenUsed/>
    <w:rsid w:val="00C50804"/>
    <w:rPr>
      <w:color w:val="0248B0"/>
      <w:u w:val="single"/>
    </w:rPr>
  </w:style>
  <w:style w:type="character" w:styleId="Refdecomentario">
    <w:name w:val="annotation reference"/>
    <w:basedOn w:val="Fuentedeprrafopredeter"/>
    <w:uiPriority w:val="99"/>
    <w:semiHidden/>
    <w:unhideWhenUsed/>
    <w:rsid w:val="009D0190"/>
    <w:rPr>
      <w:sz w:val="16"/>
      <w:szCs w:val="16"/>
    </w:rPr>
  </w:style>
  <w:style w:type="paragraph" w:styleId="Textocomentario">
    <w:name w:val="annotation text"/>
    <w:basedOn w:val="Normal"/>
    <w:link w:val="TextocomentarioCar"/>
    <w:uiPriority w:val="99"/>
    <w:semiHidden/>
    <w:unhideWhenUsed/>
    <w:rsid w:val="009D019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0190"/>
    <w:rPr>
      <w:sz w:val="20"/>
      <w:szCs w:val="20"/>
    </w:rPr>
  </w:style>
  <w:style w:type="paragraph" w:styleId="Asuntodelcomentario">
    <w:name w:val="annotation subject"/>
    <w:basedOn w:val="Textocomentario"/>
    <w:next w:val="Textocomentario"/>
    <w:link w:val="AsuntodelcomentarioCar"/>
    <w:uiPriority w:val="99"/>
    <w:semiHidden/>
    <w:unhideWhenUsed/>
    <w:rsid w:val="009D0190"/>
    <w:rPr>
      <w:b/>
      <w:bCs/>
    </w:rPr>
  </w:style>
  <w:style w:type="character" w:customStyle="1" w:styleId="AsuntodelcomentarioCar">
    <w:name w:val="Asunto del comentario Car"/>
    <w:basedOn w:val="TextocomentarioCar"/>
    <w:link w:val="Asuntodelcomentario"/>
    <w:uiPriority w:val="99"/>
    <w:semiHidden/>
    <w:rsid w:val="009D0190"/>
    <w:rPr>
      <w:b/>
      <w:bCs/>
      <w:sz w:val="20"/>
      <w:szCs w:val="20"/>
    </w:rPr>
  </w:style>
  <w:style w:type="paragraph" w:styleId="Encabezado">
    <w:name w:val="header"/>
    <w:basedOn w:val="Normal"/>
    <w:link w:val="EncabezadoCar"/>
    <w:uiPriority w:val="99"/>
    <w:unhideWhenUsed/>
    <w:rsid w:val="00CE2E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2E91"/>
  </w:style>
  <w:style w:type="paragraph" w:styleId="Piedepgina">
    <w:name w:val="footer"/>
    <w:basedOn w:val="Normal"/>
    <w:link w:val="PiedepginaCar"/>
    <w:uiPriority w:val="99"/>
    <w:unhideWhenUsed/>
    <w:rsid w:val="00CE2E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2E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944D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944D1"/>
    <w:rPr>
      <w:rFonts w:ascii="Tahoma" w:hAnsi="Tahoma" w:cs="Tahoma"/>
      <w:sz w:val="16"/>
      <w:szCs w:val="16"/>
    </w:rPr>
  </w:style>
  <w:style w:type="paragraph" w:styleId="Prrafodelista">
    <w:name w:val="List Paragraph"/>
    <w:basedOn w:val="Normal"/>
    <w:uiPriority w:val="34"/>
    <w:qFormat/>
    <w:rsid w:val="00A51C49"/>
    <w:pPr>
      <w:ind w:left="720"/>
      <w:contextualSpacing/>
    </w:pPr>
  </w:style>
  <w:style w:type="character" w:styleId="Hipervnculo">
    <w:name w:val="Hyperlink"/>
    <w:basedOn w:val="Fuentedeprrafopredeter"/>
    <w:uiPriority w:val="99"/>
    <w:semiHidden/>
    <w:unhideWhenUsed/>
    <w:rsid w:val="00C50804"/>
    <w:rPr>
      <w:color w:val="0248B0"/>
      <w:u w:val="single"/>
    </w:rPr>
  </w:style>
  <w:style w:type="character" w:styleId="Refdecomentario">
    <w:name w:val="annotation reference"/>
    <w:basedOn w:val="Fuentedeprrafopredeter"/>
    <w:uiPriority w:val="99"/>
    <w:semiHidden/>
    <w:unhideWhenUsed/>
    <w:rsid w:val="009D0190"/>
    <w:rPr>
      <w:sz w:val="16"/>
      <w:szCs w:val="16"/>
    </w:rPr>
  </w:style>
  <w:style w:type="paragraph" w:styleId="Textocomentario">
    <w:name w:val="annotation text"/>
    <w:basedOn w:val="Normal"/>
    <w:link w:val="TextocomentarioCar"/>
    <w:uiPriority w:val="99"/>
    <w:semiHidden/>
    <w:unhideWhenUsed/>
    <w:rsid w:val="009D019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0190"/>
    <w:rPr>
      <w:sz w:val="20"/>
      <w:szCs w:val="20"/>
    </w:rPr>
  </w:style>
  <w:style w:type="paragraph" w:styleId="Asuntodelcomentario">
    <w:name w:val="annotation subject"/>
    <w:basedOn w:val="Textocomentario"/>
    <w:next w:val="Textocomentario"/>
    <w:link w:val="AsuntodelcomentarioCar"/>
    <w:uiPriority w:val="99"/>
    <w:semiHidden/>
    <w:unhideWhenUsed/>
    <w:rsid w:val="009D0190"/>
    <w:rPr>
      <w:b/>
      <w:bCs/>
    </w:rPr>
  </w:style>
  <w:style w:type="character" w:customStyle="1" w:styleId="AsuntodelcomentarioCar">
    <w:name w:val="Asunto del comentario Car"/>
    <w:basedOn w:val="TextocomentarioCar"/>
    <w:link w:val="Asuntodelcomentario"/>
    <w:uiPriority w:val="99"/>
    <w:semiHidden/>
    <w:rsid w:val="009D0190"/>
    <w:rPr>
      <w:b/>
      <w:bCs/>
      <w:sz w:val="20"/>
      <w:szCs w:val="20"/>
    </w:rPr>
  </w:style>
  <w:style w:type="paragraph" w:styleId="Encabezado">
    <w:name w:val="header"/>
    <w:basedOn w:val="Normal"/>
    <w:link w:val="EncabezadoCar"/>
    <w:uiPriority w:val="99"/>
    <w:unhideWhenUsed/>
    <w:rsid w:val="00CE2E9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E2E91"/>
  </w:style>
  <w:style w:type="paragraph" w:styleId="Piedepgina">
    <w:name w:val="footer"/>
    <w:basedOn w:val="Normal"/>
    <w:link w:val="PiedepginaCar"/>
    <w:uiPriority w:val="99"/>
    <w:unhideWhenUsed/>
    <w:rsid w:val="00CE2E9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E2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27018">
      <w:bodyDiv w:val="1"/>
      <w:marLeft w:val="0"/>
      <w:marRight w:val="0"/>
      <w:marTop w:val="0"/>
      <w:marBottom w:val="0"/>
      <w:divBdr>
        <w:top w:val="none" w:sz="0" w:space="0" w:color="auto"/>
        <w:left w:val="none" w:sz="0" w:space="0" w:color="auto"/>
        <w:bottom w:val="none" w:sz="0" w:space="0" w:color="auto"/>
        <w:right w:val="none" w:sz="0" w:space="0" w:color="auto"/>
      </w:divBdr>
    </w:div>
    <w:div w:id="96995803">
      <w:bodyDiv w:val="1"/>
      <w:marLeft w:val="0"/>
      <w:marRight w:val="0"/>
      <w:marTop w:val="0"/>
      <w:marBottom w:val="0"/>
      <w:divBdr>
        <w:top w:val="none" w:sz="0" w:space="0" w:color="auto"/>
        <w:left w:val="none" w:sz="0" w:space="0" w:color="auto"/>
        <w:bottom w:val="none" w:sz="0" w:space="0" w:color="auto"/>
        <w:right w:val="none" w:sz="0" w:space="0" w:color="auto"/>
      </w:divBdr>
    </w:div>
    <w:div w:id="596183139">
      <w:bodyDiv w:val="1"/>
      <w:marLeft w:val="0"/>
      <w:marRight w:val="0"/>
      <w:marTop w:val="0"/>
      <w:marBottom w:val="0"/>
      <w:divBdr>
        <w:top w:val="none" w:sz="0" w:space="0" w:color="auto"/>
        <w:left w:val="none" w:sz="0" w:space="0" w:color="auto"/>
        <w:bottom w:val="none" w:sz="0" w:space="0" w:color="auto"/>
        <w:right w:val="none" w:sz="0" w:space="0" w:color="auto"/>
      </w:divBdr>
    </w:div>
    <w:div w:id="988173763">
      <w:bodyDiv w:val="1"/>
      <w:marLeft w:val="0"/>
      <w:marRight w:val="0"/>
      <w:marTop w:val="0"/>
      <w:marBottom w:val="0"/>
      <w:divBdr>
        <w:top w:val="none" w:sz="0" w:space="0" w:color="auto"/>
        <w:left w:val="none" w:sz="0" w:space="0" w:color="auto"/>
        <w:bottom w:val="none" w:sz="0" w:space="0" w:color="auto"/>
        <w:right w:val="none" w:sz="0" w:space="0" w:color="auto"/>
      </w:divBdr>
      <w:divsChild>
        <w:div w:id="2119257488">
          <w:marLeft w:val="0"/>
          <w:marRight w:val="0"/>
          <w:marTop w:val="0"/>
          <w:marBottom w:val="0"/>
          <w:divBdr>
            <w:top w:val="none" w:sz="0" w:space="0" w:color="auto"/>
            <w:left w:val="none" w:sz="0" w:space="0" w:color="auto"/>
            <w:bottom w:val="none" w:sz="0" w:space="0" w:color="auto"/>
            <w:right w:val="none" w:sz="0" w:space="0" w:color="auto"/>
          </w:divBdr>
          <w:divsChild>
            <w:div w:id="1488596081">
              <w:marLeft w:val="0"/>
              <w:marRight w:val="0"/>
              <w:marTop w:val="0"/>
              <w:marBottom w:val="0"/>
              <w:divBdr>
                <w:top w:val="none" w:sz="0" w:space="0" w:color="auto"/>
                <w:left w:val="none" w:sz="0" w:space="0" w:color="auto"/>
                <w:bottom w:val="none" w:sz="0" w:space="0" w:color="auto"/>
                <w:right w:val="none" w:sz="0" w:space="0" w:color="auto"/>
              </w:divBdr>
              <w:divsChild>
                <w:div w:id="2136674524">
                  <w:marLeft w:val="0"/>
                  <w:marRight w:val="0"/>
                  <w:marTop w:val="0"/>
                  <w:marBottom w:val="0"/>
                  <w:divBdr>
                    <w:top w:val="none" w:sz="0" w:space="0" w:color="auto"/>
                    <w:left w:val="none" w:sz="0" w:space="0" w:color="auto"/>
                    <w:bottom w:val="none" w:sz="0" w:space="0" w:color="auto"/>
                    <w:right w:val="none" w:sz="0" w:space="0" w:color="auto"/>
                  </w:divBdr>
                  <w:divsChild>
                    <w:div w:id="98525221">
                      <w:marLeft w:val="0"/>
                      <w:marRight w:val="0"/>
                      <w:marTop w:val="0"/>
                      <w:marBottom w:val="0"/>
                      <w:divBdr>
                        <w:top w:val="none" w:sz="0" w:space="0" w:color="auto"/>
                        <w:left w:val="none" w:sz="0" w:space="0" w:color="auto"/>
                        <w:bottom w:val="none" w:sz="0" w:space="0" w:color="auto"/>
                        <w:right w:val="none" w:sz="0" w:space="0" w:color="auto"/>
                      </w:divBdr>
                      <w:divsChild>
                        <w:div w:id="128406868">
                          <w:marLeft w:val="0"/>
                          <w:marRight w:val="0"/>
                          <w:marTop w:val="0"/>
                          <w:marBottom w:val="0"/>
                          <w:divBdr>
                            <w:top w:val="none" w:sz="0" w:space="0" w:color="auto"/>
                            <w:left w:val="none" w:sz="0" w:space="0" w:color="auto"/>
                            <w:bottom w:val="none" w:sz="0" w:space="0" w:color="auto"/>
                            <w:right w:val="none" w:sz="0" w:space="0" w:color="auto"/>
                          </w:divBdr>
                          <w:divsChild>
                            <w:div w:id="129613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173877">
      <w:bodyDiv w:val="1"/>
      <w:marLeft w:val="0"/>
      <w:marRight w:val="0"/>
      <w:marTop w:val="0"/>
      <w:marBottom w:val="0"/>
      <w:divBdr>
        <w:top w:val="none" w:sz="0" w:space="0" w:color="auto"/>
        <w:left w:val="none" w:sz="0" w:space="0" w:color="auto"/>
        <w:bottom w:val="none" w:sz="0" w:space="0" w:color="auto"/>
        <w:right w:val="none" w:sz="0" w:space="0" w:color="auto"/>
      </w:divBdr>
    </w:div>
    <w:div w:id="1941180878">
      <w:bodyDiv w:val="1"/>
      <w:marLeft w:val="0"/>
      <w:marRight w:val="0"/>
      <w:marTop w:val="0"/>
      <w:marBottom w:val="0"/>
      <w:divBdr>
        <w:top w:val="none" w:sz="0" w:space="0" w:color="auto"/>
        <w:left w:val="none" w:sz="0" w:space="0" w:color="auto"/>
        <w:bottom w:val="none" w:sz="0" w:space="0" w:color="auto"/>
        <w:right w:val="none" w:sz="0" w:space="0" w:color="auto"/>
      </w:divBdr>
      <w:divsChild>
        <w:div w:id="829716922">
          <w:marLeft w:val="0"/>
          <w:marRight w:val="0"/>
          <w:marTop w:val="0"/>
          <w:marBottom w:val="0"/>
          <w:divBdr>
            <w:top w:val="none" w:sz="0" w:space="0" w:color="auto"/>
            <w:left w:val="none" w:sz="0" w:space="0" w:color="auto"/>
            <w:bottom w:val="none" w:sz="0" w:space="0" w:color="auto"/>
            <w:right w:val="none" w:sz="0" w:space="0" w:color="auto"/>
          </w:divBdr>
          <w:divsChild>
            <w:div w:id="80490200">
              <w:marLeft w:val="0"/>
              <w:marRight w:val="0"/>
              <w:marTop w:val="0"/>
              <w:marBottom w:val="0"/>
              <w:divBdr>
                <w:top w:val="none" w:sz="0" w:space="0" w:color="auto"/>
                <w:left w:val="none" w:sz="0" w:space="0" w:color="auto"/>
                <w:bottom w:val="none" w:sz="0" w:space="0" w:color="auto"/>
                <w:right w:val="none" w:sz="0" w:space="0" w:color="auto"/>
              </w:divBdr>
              <w:divsChild>
                <w:div w:id="330372765">
                  <w:marLeft w:val="0"/>
                  <w:marRight w:val="0"/>
                  <w:marTop w:val="240"/>
                  <w:marBottom w:val="0"/>
                  <w:divBdr>
                    <w:top w:val="none" w:sz="0" w:space="0" w:color="auto"/>
                    <w:left w:val="none" w:sz="0" w:space="0" w:color="auto"/>
                    <w:bottom w:val="none" w:sz="0" w:space="0" w:color="auto"/>
                    <w:right w:val="none" w:sz="0" w:space="0" w:color="auto"/>
                  </w:divBdr>
                  <w:divsChild>
                    <w:div w:id="875848555">
                      <w:marLeft w:val="0"/>
                      <w:marRight w:val="0"/>
                      <w:marTop w:val="0"/>
                      <w:marBottom w:val="0"/>
                      <w:divBdr>
                        <w:top w:val="none" w:sz="0" w:space="0" w:color="auto"/>
                        <w:left w:val="none" w:sz="0" w:space="0" w:color="auto"/>
                        <w:bottom w:val="none" w:sz="0" w:space="0" w:color="auto"/>
                        <w:right w:val="none" w:sz="0" w:space="0" w:color="auto"/>
                      </w:divBdr>
                      <w:divsChild>
                        <w:div w:id="1431001659">
                          <w:marLeft w:val="0"/>
                          <w:marRight w:val="0"/>
                          <w:marTop w:val="0"/>
                          <w:marBottom w:val="0"/>
                          <w:divBdr>
                            <w:top w:val="none" w:sz="0" w:space="0" w:color="auto"/>
                            <w:left w:val="none" w:sz="0" w:space="0" w:color="auto"/>
                            <w:bottom w:val="none" w:sz="0" w:space="0" w:color="auto"/>
                            <w:right w:val="none" w:sz="0" w:space="0" w:color="auto"/>
                          </w:divBdr>
                          <w:divsChild>
                            <w:div w:id="1249316063">
                              <w:marLeft w:val="0"/>
                              <w:marRight w:val="0"/>
                              <w:marTop w:val="0"/>
                              <w:marBottom w:val="0"/>
                              <w:divBdr>
                                <w:top w:val="none" w:sz="0" w:space="0" w:color="auto"/>
                                <w:left w:val="none" w:sz="0" w:space="0" w:color="auto"/>
                                <w:bottom w:val="none" w:sz="0" w:space="0" w:color="auto"/>
                                <w:right w:val="none" w:sz="0" w:space="0" w:color="auto"/>
                              </w:divBdr>
                              <w:divsChild>
                                <w:div w:id="1856577487">
                                  <w:marLeft w:val="420"/>
                                  <w:marRight w:val="0"/>
                                  <w:marTop w:val="0"/>
                                  <w:marBottom w:val="0"/>
                                  <w:divBdr>
                                    <w:top w:val="none" w:sz="0" w:space="0" w:color="auto"/>
                                    <w:left w:val="none" w:sz="0" w:space="0" w:color="auto"/>
                                    <w:bottom w:val="none" w:sz="0" w:space="0" w:color="auto"/>
                                    <w:right w:val="none" w:sz="0" w:space="0" w:color="auto"/>
                                  </w:divBdr>
                                  <w:divsChild>
                                    <w:div w:id="466245628">
                                      <w:marLeft w:val="0"/>
                                      <w:marRight w:val="0"/>
                                      <w:marTop w:val="0"/>
                                      <w:marBottom w:val="0"/>
                                      <w:divBdr>
                                        <w:top w:val="none" w:sz="0" w:space="0" w:color="auto"/>
                                        <w:left w:val="none" w:sz="0" w:space="0" w:color="auto"/>
                                        <w:bottom w:val="none" w:sz="0" w:space="0" w:color="auto"/>
                                        <w:right w:val="none" w:sz="0" w:space="0" w:color="auto"/>
                                      </w:divBdr>
                                      <w:divsChild>
                                        <w:div w:id="1242518288">
                                          <w:marLeft w:val="0"/>
                                          <w:marRight w:val="0"/>
                                          <w:marTop w:val="0"/>
                                          <w:marBottom w:val="0"/>
                                          <w:divBdr>
                                            <w:top w:val="single" w:sz="6" w:space="4" w:color="CCCCCC"/>
                                            <w:left w:val="single" w:sz="6" w:space="4" w:color="CCCCCC"/>
                                            <w:bottom w:val="single" w:sz="6" w:space="4" w:color="CCCCCC"/>
                                            <w:right w:val="single" w:sz="6" w:space="4" w:color="CCCCCC"/>
                                          </w:divBdr>
                                          <w:divsChild>
                                            <w:div w:id="543445580">
                                              <w:marLeft w:val="0"/>
                                              <w:marRight w:val="0"/>
                                              <w:marTop w:val="0"/>
                                              <w:marBottom w:val="0"/>
                                              <w:divBdr>
                                                <w:top w:val="none" w:sz="0" w:space="0" w:color="auto"/>
                                                <w:left w:val="none" w:sz="0" w:space="0" w:color="auto"/>
                                                <w:bottom w:val="none" w:sz="0" w:space="0" w:color="auto"/>
                                                <w:right w:val="none" w:sz="0" w:space="0" w:color="auto"/>
                                              </w:divBdr>
                                            </w:div>
                                            <w:div w:id="1107192394">
                                              <w:marLeft w:val="0"/>
                                              <w:marRight w:val="0"/>
                                              <w:marTop w:val="0"/>
                                              <w:marBottom w:val="0"/>
                                              <w:divBdr>
                                                <w:top w:val="none" w:sz="0" w:space="0" w:color="auto"/>
                                                <w:left w:val="none" w:sz="0" w:space="0" w:color="auto"/>
                                                <w:bottom w:val="none" w:sz="0" w:space="0" w:color="auto"/>
                                                <w:right w:val="none" w:sz="0" w:space="0" w:color="auto"/>
                                              </w:divBdr>
                                              <w:divsChild>
                                                <w:div w:id="1429890372">
                                                  <w:marLeft w:val="0"/>
                                                  <w:marRight w:val="0"/>
                                                  <w:marTop w:val="0"/>
                                                  <w:marBottom w:val="0"/>
                                                  <w:divBdr>
                                                    <w:top w:val="none" w:sz="0" w:space="0" w:color="auto"/>
                                                    <w:left w:val="none" w:sz="0" w:space="0" w:color="auto"/>
                                                    <w:bottom w:val="none" w:sz="0" w:space="0" w:color="auto"/>
                                                    <w:right w:val="none" w:sz="0" w:space="0" w:color="auto"/>
                                                  </w:divBdr>
                                                </w:div>
                                                <w:div w:id="22545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6420505">
      <w:bodyDiv w:val="1"/>
      <w:marLeft w:val="0"/>
      <w:marRight w:val="0"/>
      <w:marTop w:val="0"/>
      <w:marBottom w:val="0"/>
      <w:divBdr>
        <w:top w:val="none" w:sz="0" w:space="0" w:color="auto"/>
        <w:left w:val="none" w:sz="0" w:space="0" w:color="auto"/>
        <w:bottom w:val="none" w:sz="0" w:space="0" w:color="auto"/>
        <w:right w:val="none" w:sz="0" w:space="0" w:color="auto"/>
      </w:divBdr>
    </w:div>
    <w:div w:id="2078547861">
      <w:bodyDiv w:val="1"/>
      <w:marLeft w:val="0"/>
      <w:marRight w:val="0"/>
      <w:marTop w:val="0"/>
      <w:marBottom w:val="0"/>
      <w:divBdr>
        <w:top w:val="none" w:sz="0" w:space="0" w:color="auto"/>
        <w:left w:val="none" w:sz="0" w:space="0" w:color="auto"/>
        <w:bottom w:val="none" w:sz="0" w:space="0" w:color="auto"/>
        <w:right w:val="none" w:sz="0" w:space="0" w:color="auto"/>
      </w:divBdr>
      <w:divsChild>
        <w:div w:id="1163858985">
          <w:marLeft w:val="0"/>
          <w:marRight w:val="0"/>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onografias.com/trabajos11/conge/conge.shtml" TargetMode="External"/><Relationship Id="rId18" Type="http://schemas.openxmlformats.org/officeDocument/2006/relationships/hyperlink" Target="http://www.planetadelibros.com/educacion-no-formal-libro-14346.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onografias.com/trabajos14/personalidad/personalidad.shtml" TargetMode="External"/><Relationship Id="rId17" Type="http://schemas.openxmlformats.org/officeDocument/2006/relationships/hyperlink" Target="http://www.google.com.mx/url?url=http://ecoblog.com.mx/category/cristians-post/&amp;rct=j&amp;sa=X&amp;ei=6w6WToRRibGwApbWqe8B&amp;sqi=2&amp;ved=0CCIQ6QUoADAA&amp;q=programas+para+reciclar+en+guadalajara&amp;usg=AFQjCNEANcDbEN6gAxSnD52gPE2P6eh-Rg" TargetMode="External"/><Relationship Id="rId2" Type="http://schemas.openxmlformats.org/officeDocument/2006/relationships/styles" Target="styles.xml"/><Relationship Id="rId16" Type="http://schemas.openxmlformats.org/officeDocument/2006/relationships/hyperlink" Target="http://www.iiz-dvv.de/index.php?article_id=639&amp;clang=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onografias.com/trabajos11/fuper/fuper.shtml" TargetMode="External"/><Relationship Id="rId5" Type="http://schemas.openxmlformats.org/officeDocument/2006/relationships/webSettings" Target="webSettings.xml"/><Relationship Id="rId15" Type="http://schemas.openxmlformats.org/officeDocument/2006/relationships/hyperlink" Target="http://www.unesco.org.uy/mab/fileadmin/educacion/Revisi%C3%B3n%20del%20Concepto%20de%20EduNoFormal%20-%20JFIT.pdf" TargetMode="External"/><Relationship Id="rId10" Type="http://schemas.openxmlformats.org/officeDocument/2006/relationships/hyperlink" Target="http://www.monografias.com/trabajos16/objetivos-educacion/objetivos-educacion.s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www.monografias.com/trabajos15/llave-exito/llave-exito.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2342</Words>
  <Characters>12886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estela garcia carmona</dc:creator>
  <cp:lastModifiedBy>Ana Maritza Vega Jauregui</cp:lastModifiedBy>
  <cp:revision>3</cp:revision>
  <dcterms:created xsi:type="dcterms:W3CDTF">2011-10-13T20:38:00Z</dcterms:created>
  <dcterms:modified xsi:type="dcterms:W3CDTF">2011-10-25T01:28:00Z</dcterms:modified>
</cp:coreProperties>
</file>